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560B43" w:rsidRDefault="00DB3FA7" w:rsidP="00E0602B">
      <w:pPr>
        <w:widowControl w:val="0"/>
        <w:spacing w:after="0" w:line="240" w:lineRule="auto"/>
        <w:jc w:val="center"/>
        <w:rPr>
          <w:rFonts w:ascii="Arial" w:hAnsi="Arial" w:cs="Arial"/>
          <w:snapToGrid w:val="0"/>
          <w:spacing w:val="60"/>
          <w:kern w:val="40"/>
          <w:sz w:val="40"/>
          <w:szCs w:val="40"/>
          <w:lang w:eastAsia="cs-CZ"/>
        </w:rPr>
      </w:pPr>
      <w:r w:rsidRPr="00560B43">
        <w:rPr>
          <w:rFonts w:ascii="Arial" w:hAnsi="Arial" w:cs="Arial"/>
          <w:b/>
          <w:bCs/>
          <w:spacing w:val="60"/>
          <w:kern w:val="40"/>
          <w:sz w:val="40"/>
          <w:szCs w:val="40"/>
        </w:rPr>
        <w:t>SMLOUVA O DÍLO</w:t>
      </w:r>
    </w:p>
    <w:p w:rsidR="00DB3FA7" w:rsidRPr="00560B43" w:rsidRDefault="00DB3FA7" w:rsidP="00DB3FA7">
      <w:pPr>
        <w:widowControl w:val="0"/>
        <w:tabs>
          <w:tab w:val="left" w:pos="5013"/>
        </w:tabs>
        <w:spacing w:after="0" w:line="240" w:lineRule="auto"/>
        <w:ind w:right="567"/>
        <w:jc w:val="both"/>
        <w:rPr>
          <w:rFonts w:ascii="Arial" w:hAnsi="Arial" w:cs="Arial"/>
          <w:sz w:val="20"/>
          <w:szCs w:val="20"/>
        </w:rPr>
      </w:pPr>
      <w:r w:rsidRPr="00560B43">
        <w:rPr>
          <w:rFonts w:ascii="Calibri" w:hAnsi="Calibri" w:cs="Calibri"/>
        </w:rPr>
        <w:tab/>
      </w:r>
    </w:p>
    <w:p w:rsidR="00DB3FA7" w:rsidRPr="00560B43"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560B43">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560B43" w:rsidRDefault="00DB3FA7" w:rsidP="00DB3FA7">
      <w:pPr>
        <w:widowControl w:val="0"/>
        <w:spacing w:before="120" w:after="120" w:line="240" w:lineRule="auto"/>
        <w:jc w:val="both"/>
        <w:rPr>
          <w:rFonts w:ascii="Arial" w:hAnsi="Arial" w:cs="Arial"/>
          <w:sz w:val="20"/>
          <w:szCs w:val="20"/>
          <w:lang w:eastAsia="cs-CZ"/>
        </w:rPr>
      </w:pPr>
    </w:p>
    <w:p w:rsidR="00DB3FA7" w:rsidRPr="00560B43" w:rsidRDefault="00DB3FA7" w:rsidP="00DB3FA7">
      <w:pPr>
        <w:widowControl w:val="0"/>
        <w:spacing w:before="120" w:after="120" w:line="240" w:lineRule="auto"/>
        <w:jc w:val="center"/>
        <w:rPr>
          <w:rFonts w:ascii="Arial" w:hAnsi="Arial" w:cs="Arial"/>
          <w:b/>
          <w:sz w:val="20"/>
          <w:szCs w:val="20"/>
        </w:rPr>
      </w:pPr>
      <w:r w:rsidRPr="00560B43">
        <w:rPr>
          <w:rFonts w:ascii="Arial" w:hAnsi="Arial" w:cs="Arial"/>
          <w:b/>
          <w:sz w:val="20"/>
          <w:szCs w:val="20"/>
        </w:rPr>
        <w:t xml:space="preserve">Článek </w:t>
      </w:r>
      <w:r w:rsidR="001F7E92" w:rsidRPr="00560B43">
        <w:rPr>
          <w:rFonts w:ascii="Arial" w:hAnsi="Arial" w:cs="Arial"/>
          <w:b/>
          <w:sz w:val="20"/>
          <w:szCs w:val="20"/>
        </w:rPr>
        <w:t>1</w:t>
      </w:r>
      <w:r w:rsidRPr="00560B43">
        <w:rPr>
          <w:rFonts w:ascii="Arial" w:hAnsi="Arial" w:cs="Arial"/>
          <w:b/>
          <w:sz w:val="20"/>
          <w:szCs w:val="20"/>
        </w:rPr>
        <w:t>.</w:t>
      </w:r>
    </w:p>
    <w:p w:rsidR="00DB3FA7" w:rsidRPr="00560B4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60B43">
        <w:rPr>
          <w:rFonts w:ascii="Arial" w:hAnsi="Arial" w:cs="Arial"/>
          <w:sz w:val="20"/>
          <w:szCs w:val="20"/>
        </w:rPr>
        <w:t>Smluvní strany</w:t>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Objednatel:</w:t>
      </w:r>
      <w:r w:rsidRPr="00560B43">
        <w:rPr>
          <w:rFonts w:ascii="Arial" w:hAnsi="Arial" w:cs="Arial"/>
          <w:b/>
          <w:sz w:val="20"/>
          <w:szCs w:val="20"/>
          <w:lang w:eastAsia="cs-CZ"/>
        </w:rPr>
        <w:tab/>
      </w:r>
      <w:r w:rsidRPr="00560B43">
        <w:rPr>
          <w:rFonts w:ascii="Arial" w:hAnsi="Arial" w:cs="Arial"/>
          <w:b/>
          <w:sz w:val="20"/>
          <w:szCs w:val="20"/>
          <w:lang w:eastAsia="cs-CZ"/>
        </w:rPr>
        <w:tab/>
      </w:r>
      <w:r w:rsidRPr="00560B43">
        <w:rPr>
          <w:rFonts w:ascii="Arial" w:hAnsi="Arial" w:cs="Arial"/>
          <w:b/>
          <w:snapToGrid w:val="0"/>
          <w:color w:val="000000"/>
          <w:sz w:val="20"/>
          <w:szCs w:val="20"/>
          <w:lang w:eastAsia="cs-CZ"/>
        </w:rPr>
        <w:t>Krajská správa a údržba silnic Vysočiny, příspěvková organizace</w:t>
      </w:r>
    </w:p>
    <w:p w:rsidR="00DB3FA7" w:rsidRPr="00560B43" w:rsidRDefault="00DB3FA7" w:rsidP="00DB3FA7">
      <w:pPr>
        <w:widowControl w:val="0"/>
        <w:spacing w:before="120" w:after="120" w:line="240" w:lineRule="auto"/>
        <w:rPr>
          <w:rFonts w:ascii="Arial" w:hAnsi="Arial" w:cs="Arial"/>
          <w:sz w:val="20"/>
          <w:szCs w:val="20"/>
          <w:lang w:eastAsia="cs-CZ"/>
        </w:rPr>
      </w:pPr>
      <w:r w:rsidRPr="00560B43">
        <w:rPr>
          <w:rFonts w:ascii="Arial" w:hAnsi="Arial" w:cs="Arial"/>
          <w:sz w:val="20"/>
          <w:szCs w:val="20"/>
          <w:lang w:eastAsia="cs-CZ"/>
        </w:rPr>
        <w:t xml:space="preserve">se sídlem: </w:t>
      </w:r>
      <w:r w:rsidRPr="00560B43">
        <w:rPr>
          <w:rFonts w:ascii="Arial" w:hAnsi="Arial" w:cs="Arial"/>
          <w:sz w:val="20"/>
          <w:szCs w:val="20"/>
          <w:lang w:eastAsia="cs-CZ"/>
        </w:rPr>
        <w:tab/>
      </w:r>
      <w:r w:rsidRPr="00560B43">
        <w:rPr>
          <w:rFonts w:ascii="Arial" w:hAnsi="Arial" w:cs="Arial"/>
          <w:sz w:val="20"/>
          <w:szCs w:val="20"/>
          <w:lang w:eastAsia="cs-CZ"/>
        </w:rPr>
        <w:tab/>
        <w:t>Kosovská 1122/16, 586 01 Jihlava</w:t>
      </w:r>
    </w:p>
    <w:p w:rsidR="00DB3FA7" w:rsidRPr="00560B43" w:rsidRDefault="00DB3FA7" w:rsidP="00DB3FA7">
      <w:pPr>
        <w:widowControl w:val="0"/>
        <w:spacing w:before="120" w:after="120" w:line="240" w:lineRule="auto"/>
        <w:rPr>
          <w:rFonts w:ascii="Arial" w:hAnsi="Arial" w:cs="Arial"/>
          <w:sz w:val="20"/>
          <w:szCs w:val="20"/>
          <w:lang w:eastAsia="cs-CZ"/>
        </w:rPr>
      </w:pPr>
      <w:r w:rsidRPr="00560B43">
        <w:rPr>
          <w:rFonts w:ascii="Arial" w:hAnsi="Arial" w:cs="Arial"/>
          <w:b/>
          <w:bCs/>
          <w:sz w:val="20"/>
          <w:szCs w:val="20"/>
          <w:lang w:eastAsia="cs-CZ"/>
        </w:rPr>
        <w:t xml:space="preserve">zastoupený: </w:t>
      </w:r>
      <w:r w:rsidRPr="00560B43">
        <w:rPr>
          <w:rFonts w:ascii="Arial" w:hAnsi="Arial" w:cs="Arial"/>
          <w:b/>
          <w:bCs/>
          <w:sz w:val="20"/>
          <w:szCs w:val="20"/>
          <w:lang w:eastAsia="cs-CZ"/>
        </w:rPr>
        <w:tab/>
      </w:r>
      <w:r w:rsidRPr="00560B43">
        <w:rPr>
          <w:rFonts w:ascii="Arial" w:hAnsi="Arial" w:cs="Arial"/>
          <w:b/>
          <w:bCs/>
          <w:sz w:val="20"/>
          <w:szCs w:val="20"/>
          <w:lang w:eastAsia="cs-CZ"/>
        </w:rPr>
        <w:tab/>
        <w:t xml:space="preserve">Ing. Radovanem </w:t>
      </w:r>
      <w:proofErr w:type="spellStart"/>
      <w:r w:rsidRPr="00560B43">
        <w:rPr>
          <w:rFonts w:ascii="Arial" w:hAnsi="Arial" w:cs="Arial"/>
          <w:b/>
          <w:bCs/>
          <w:sz w:val="20"/>
          <w:szCs w:val="20"/>
          <w:lang w:eastAsia="cs-CZ"/>
        </w:rPr>
        <w:t>Necidem</w:t>
      </w:r>
      <w:proofErr w:type="spellEnd"/>
      <w:r w:rsidRPr="00560B43">
        <w:rPr>
          <w:rFonts w:ascii="Arial" w:hAnsi="Arial" w:cs="Arial"/>
          <w:b/>
          <w:bCs/>
          <w:sz w:val="20"/>
          <w:szCs w:val="20"/>
          <w:lang w:eastAsia="cs-CZ"/>
        </w:rPr>
        <w:t>, ředitelem organizace</w:t>
      </w:r>
    </w:p>
    <w:p w:rsidR="00DB3FA7" w:rsidRPr="00560B43" w:rsidRDefault="00DB3FA7" w:rsidP="00DB3FA7">
      <w:pPr>
        <w:widowControl w:val="0"/>
        <w:spacing w:before="120" w:after="120" w:line="240" w:lineRule="auto"/>
        <w:rPr>
          <w:rFonts w:ascii="Arial" w:hAnsi="Arial" w:cs="Arial"/>
          <w:bCs/>
          <w:sz w:val="20"/>
          <w:szCs w:val="20"/>
          <w:lang w:eastAsia="cs-CZ"/>
        </w:rPr>
      </w:pPr>
      <w:r w:rsidRPr="00560B43">
        <w:rPr>
          <w:rFonts w:ascii="Arial" w:hAnsi="Arial" w:cs="Arial"/>
          <w:bCs/>
          <w:sz w:val="20"/>
          <w:szCs w:val="20"/>
          <w:lang w:eastAsia="cs-CZ"/>
        </w:rPr>
        <w:t>Osoba pověřená jednat jménem objednatele ve věcech</w:t>
      </w:r>
    </w:p>
    <w:p w:rsidR="00DB3FA7" w:rsidRPr="00560B43" w:rsidRDefault="00DB3FA7" w:rsidP="00DB3FA7">
      <w:pPr>
        <w:widowControl w:val="0"/>
        <w:spacing w:before="120" w:after="120" w:line="240" w:lineRule="auto"/>
        <w:rPr>
          <w:rFonts w:ascii="Arial" w:hAnsi="Arial" w:cs="Arial"/>
          <w:sz w:val="20"/>
          <w:szCs w:val="20"/>
          <w:lang w:eastAsia="cs-CZ"/>
        </w:rPr>
      </w:pPr>
      <w:r w:rsidRPr="00560B43">
        <w:rPr>
          <w:rFonts w:ascii="Arial" w:hAnsi="Arial" w:cs="Arial"/>
          <w:bCs/>
          <w:sz w:val="20"/>
          <w:szCs w:val="20"/>
          <w:lang w:eastAsia="cs-CZ"/>
        </w:rPr>
        <w:t>smluvních:</w:t>
      </w:r>
      <w:r w:rsidRPr="00560B43">
        <w:rPr>
          <w:rFonts w:ascii="Arial" w:hAnsi="Arial" w:cs="Arial"/>
          <w:bCs/>
          <w:sz w:val="20"/>
          <w:szCs w:val="20"/>
          <w:lang w:eastAsia="cs-CZ"/>
        </w:rPr>
        <w:tab/>
      </w:r>
      <w:r w:rsidRPr="00560B43">
        <w:rPr>
          <w:rFonts w:ascii="Arial" w:hAnsi="Arial" w:cs="Arial"/>
          <w:bCs/>
          <w:sz w:val="20"/>
          <w:szCs w:val="20"/>
          <w:lang w:eastAsia="cs-CZ"/>
        </w:rPr>
        <w:tab/>
        <w:t>Ing. Radovan Necid, ředitel organizace</w:t>
      </w:r>
      <w:r w:rsidRPr="00560B43">
        <w:rPr>
          <w:rFonts w:ascii="Arial" w:hAnsi="Arial" w:cs="Arial"/>
          <w:sz w:val="20"/>
          <w:szCs w:val="20"/>
          <w:lang w:eastAsia="cs-CZ"/>
        </w:rPr>
        <w:t xml:space="preserve"> </w:t>
      </w:r>
    </w:p>
    <w:p w:rsidR="00DB3FA7" w:rsidRPr="00560B43" w:rsidRDefault="00DB3FA7" w:rsidP="00DB3FA7">
      <w:pPr>
        <w:widowControl w:val="0"/>
        <w:spacing w:before="120" w:after="120" w:line="240" w:lineRule="auto"/>
        <w:jc w:val="both"/>
        <w:outlineLvl w:val="1"/>
        <w:rPr>
          <w:rFonts w:ascii="Arial" w:hAnsi="Arial" w:cs="Arial"/>
          <w:sz w:val="20"/>
          <w:szCs w:val="20"/>
          <w:lang w:eastAsia="cs-CZ"/>
        </w:rPr>
      </w:pPr>
      <w:r w:rsidRPr="00560B43">
        <w:rPr>
          <w:rFonts w:ascii="Arial" w:hAnsi="Arial" w:cs="Arial"/>
          <w:sz w:val="20"/>
          <w:szCs w:val="20"/>
          <w:lang w:eastAsia="cs-CZ"/>
        </w:rPr>
        <w:t>IČO:</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sz w:val="20"/>
          <w:szCs w:val="20"/>
          <w:lang w:eastAsia="cs-CZ"/>
        </w:rPr>
        <w:tab/>
        <w:t>00090450</w:t>
      </w:r>
    </w:p>
    <w:p w:rsidR="00DB3FA7" w:rsidRPr="00560B43" w:rsidRDefault="00DB3FA7" w:rsidP="00DB3FA7">
      <w:pPr>
        <w:widowControl w:val="0"/>
        <w:spacing w:before="120" w:after="120" w:line="240" w:lineRule="auto"/>
        <w:jc w:val="both"/>
        <w:outlineLvl w:val="1"/>
        <w:rPr>
          <w:rFonts w:ascii="Arial" w:hAnsi="Arial" w:cs="Arial"/>
          <w:sz w:val="20"/>
          <w:szCs w:val="20"/>
          <w:lang w:eastAsia="cs-CZ"/>
        </w:rPr>
      </w:pPr>
      <w:r w:rsidRPr="00560B43">
        <w:rPr>
          <w:rFonts w:ascii="Arial" w:hAnsi="Arial" w:cs="Arial"/>
          <w:sz w:val="20"/>
          <w:szCs w:val="20"/>
          <w:lang w:eastAsia="cs-CZ"/>
        </w:rPr>
        <w:t>DIČ:</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sz w:val="20"/>
          <w:szCs w:val="20"/>
          <w:lang w:eastAsia="cs-CZ"/>
        </w:rPr>
        <w:tab/>
        <w:t>CZ00090450</w:t>
      </w:r>
    </w:p>
    <w:p w:rsidR="00DB3FA7" w:rsidRPr="00560B43" w:rsidRDefault="00DB3FA7" w:rsidP="00DB3FA7">
      <w:pPr>
        <w:widowControl w:val="0"/>
        <w:spacing w:before="120" w:after="120" w:line="240" w:lineRule="auto"/>
        <w:rPr>
          <w:rFonts w:ascii="Arial" w:eastAsia="Arial Unicode MS" w:hAnsi="Arial" w:cs="Arial"/>
          <w:sz w:val="20"/>
          <w:szCs w:val="20"/>
          <w:lang w:eastAsia="cs-CZ"/>
        </w:rPr>
      </w:pPr>
      <w:r w:rsidRPr="00560B43">
        <w:rPr>
          <w:rFonts w:ascii="Arial" w:eastAsia="Arial Unicode MS" w:hAnsi="Arial" w:cs="Arial"/>
          <w:sz w:val="20"/>
          <w:szCs w:val="20"/>
          <w:lang w:eastAsia="cs-CZ"/>
        </w:rPr>
        <w:t>Zřizovatel:</w:t>
      </w:r>
      <w:r w:rsidRPr="00560B43">
        <w:rPr>
          <w:rFonts w:ascii="Arial" w:eastAsia="Arial Unicode MS" w:hAnsi="Arial" w:cs="Arial"/>
          <w:sz w:val="20"/>
          <w:szCs w:val="20"/>
          <w:lang w:eastAsia="cs-CZ"/>
        </w:rPr>
        <w:tab/>
      </w:r>
      <w:r w:rsidRPr="00560B43">
        <w:rPr>
          <w:rFonts w:ascii="Arial" w:eastAsia="Arial Unicode MS" w:hAnsi="Arial" w:cs="Arial"/>
          <w:sz w:val="20"/>
          <w:szCs w:val="20"/>
          <w:lang w:eastAsia="cs-CZ"/>
        </w:rPr>
        <w:tab/>
        <w:t>Kraj Vysočina</w:t>
      </w:r>
    </w:p>
    <w:p w:rsidR="00DB3FA7" w:rsidRPr="00560B43" w:rsidRDefault="00DB3FA7" w:rsidP="00DB3FA7">
      <w:pPr>
        <w:widowControl w:val="0"/>
        <w:spacing w:before="120" w:after="120" w:line="240" w:lineRule="auto"/>
        <w:rPr>
          <w:rFonts w:ascii="Arial" w:hAnsi="Arial" w:cs="Arial"/>
          <w:sz w:val="20"/>
          <w:szCs w:val="20"/>
          <w:lang w:eastAsia="cs-CZ"/>
        </w:rPr>
      </w:pPr>
      <w:r w:rsidRPr="00560B43">
        <w:rPr>
          <w:rFonts w:ascii="Arial" w:hAnsi="Arial" w:cs="Arial"/>
          <w:sz w:val="20"/>
          <w:szCs w:val="20"/>
          <w:lang w:eastAsia="cs-CZ"/>
        </w:rPr>
        <w:t>(dále jen „Objednatel“)</w:t>
      </w:r>
    </w:p>
    <w:p w:rsidR="00DB3FA7" w:rsidRPr="00560B43" w:rsidRDefault="00DB3FA7" w:rsidP="00DB3FA7">
      <w:pPr>
        <w:widowControl w:val="0"/>
        <w:spacing w:before="120" w:after="120" w:line="240" w:lineRule="auto"/>
        <w:rPr>
          <w:rFonts w:ascii="Arial" w:hAnsi="Arial" w:cs="Arial"/>
          <w:b/>
          <w:sz w:val="20"/>
          <w:szCs w:val="20"/>
          <w:lang w:eastAsia="cs-CZ"/>
        </w:rPr>
      </w:pP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a</w:t>
      </w:r>
    </w:p>
    <w:p w:rsidR="00DB3FA7" w:rsidRPr="00560B43" w:rsidRDefault="00DB3FA7" w:rsidP="00DB3FA7">
      <w:pPr>
        <w:widowControl w:val="0"/>
        <w:spacing w:before="120" w:after="120" w:line="240" w:lineRule="auto"/>
        <w:rPr>
          <w:rFonts w:ascii="Arial" w:hAnsi="Arial" w:cs="Arial"/>
          <w:b/>
          <w:sz w:val="20"/>
          <w:szCs w:val="20"/>
          <w:lang w:eastAsia="cs-CZ"/>
        </w:rPr>
      </w:pP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Zhotovitel:</w:t>
      </w:r>
      <w:r w:rsidRPr="00560B43">
        <w:rPr>
          <w:rFonts w:ascii="Arial" w:hAnsi="Arial" w:cs="Arial"/>
          <w:b/>
          <w:sz w:val="20"/>
          <w:szCs w:val="20"/>
          <w:lang w:eastAsia="cs-CZ"/>
        </w:rPr>
        <w:tab/>
      </w:r>
      <w:r w:rsidRPr="00560B43">
        <w:rPr>
          <w:rFonts w:ascii="Arial" w:hAnsi="Arial" w:cs="Arial"/>
          <w:b/>
          <w:sz w:val="20"/>
          <w:szCs w:val="20"/>
          <w:lang w:eastAsia="cs-CZ"/>
        </w:rPr>
        <w:tab/>
        <w:t>..........................................................…………</w:t>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se sídlem:</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b/>
          <w:sz w:val="20"/>
          <w:szCs w:val="20"/>
          <w:lang w:eastAsia="cs-CZ"/>
        </w:rPr>
        <w:t>..........................................................…………</w:t>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zastoupený:</w:t>
      </w:r>
      <w:r w:rsidRPr="00560B43">
        <w:rPr>
          <w:rFonts w:ascii="Arial" w:hAnsi="Arial" w:cs="Arial"/>
          <w:b/>
          <w:sz w:val="20"/>
          <w:szCs w:val="20"/>
          <w:lang w:eastAsia="cs-CZ"/>
        </w:rPr>
        <w:tab/>
      </w:r>
      <w:r w:rsidRPr="00560B43">
        <w:rPr>
          <w:rFonts w:ascii="Arial" w:hAnsi="Arial" w:cs="Arial"/>
          <w:b/>
          <w:sz w:val="20"/>
          <w:szCs w:val="20"/>
          <w:lang w:eastAsia="cs-CZ"/>
        </w:rPr>
        <w:tab/>
        <w:t>..........................................................…………</w:t>
      </w:r>
      <w:r w:rsidRPr="00560B43">
        <w:rPr>
          <w:rFonts w:ascii="Arial" w:hAnsi="Arial" w:cs="Arial"/>
          <w:b/>
          <w:sz w:val="20"/>
          <w:szCs w:val="20"/>
          <w:lang w:eastAsia="cs-CZ"/>
        </w:rPr>
        <w:tab/>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 xml:space="preserve">zapsán v obchodním rejstříku </w:t>
      </w:r>
      <w:r w:rsidRPr="00560B43">
        <w:rPr>
          <w:rFonts w:ascii="Arial" w:hAnsi="Arial" w:cs="Arial"/>
          <w:b/>
          <w:sz w:val="20"/>
          <w:szCs w:val="20"/>
          <w:lang w:eastAsia="cs-CZ"/>
        </w:rPr>
        <w:t>............................................................</w:t>
      </w:r>
    </w:p>
    <w:p w:rsidR="00DB3FA7" w:rsidRPr="00560B43" w:rsidRDefault="00DB3FA7" w:rsidP="00DB3FA7">
      <w:pPr>
        <w:widowControl w:val="0"/>
        <w:tabs>
          <w:tab w:val="left" w:pos="5730"/>
        </w:tabs>
        <w:spacing w:before="120" w:after="120" w:line="240" w:lineRule="auto"/>
        <w:rPr>
          <w:rFonts w:ascii="Arial" w:hAnsi="Arial" w:cs="Arial"/>
          <w:sz w:val="20"/>
          <w:szCs w:val="20"/>
          <w:lang w:eastAsia="cs-CZ"/>
        </w:rPr>
      </w:pPr>
      <w:r w:rsidRPr="00560B43">
        <w:rPr>
          <w:rFonts w:ascii="Arial" w:hAnsi="Arial" w:cs="Arial"/>
          <w:sz w:val="20"/>
          <w:szCs w:val="20"/>
          <w:lang w:eastAsia="cs-CZ"/>
        </w:rPr>
        <w:t xml:space="preserve">Osoba pověřená jednat jménem zhotovitele ve věcech </w:t>
      </w:r>
      <w:r w:rsidRPr="00560B43">
        <w:rPr>
          <w:rFonts w:ascii="Arial" w:hAnsi="Arial" w:cs="Arial"/>
          <w:sz w:val="20"/>
          <w:szCs w:val="20"/>
          <w:lang w:eastAsia="cs-CZ"/>
        </w:rPr>
        <w:tab/>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smluvních:</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b/>
          <w:sz w:val="20"/>
          <w:szCs w:val="20"/>
          <w:lang w:eastAsia="cs-CZ"/>
        </w:rPr>
        <w:t>..........................................................…………</w:t>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IČO:</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b/>
          <w:sz w:val="20"/>
          <w:szCs w:val="20"/>
          <w:lang w:eastAsia="cs-CZ"/>
        </w:rPr>
        <w:t>..........................................................…………</w:t>
      </w:r>
    </w:p>
    <w:p w:rsidR="00DB3FA7" w:rsidRPr="00560B43" w:rsidRDefault="00DB3FA7" w:rsidP="00DB3FA7">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DIČ:</w:t>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sz w:val="20"/>
          <w:szCs w:val="20"/>
          <w:lang w:eastAsia="cs-CZ"/>
        </w:rPr>
        <w:tab/>
      </w:r>
      <w:r w:rsidRPr="00560B43">
        <w:rPr>
          <w:rFonts w:ascii="Arial" w:hAnsi="Arial" w:cs="Arial"/>
          <w:b/>
          <w:sz w:val="20"/>
          <w:szCs w:val="20"/>
          <w:lang w:eastAsia="cs-CZ"/>
        </w:rPr>
        <w:t>..........................................................…………</w:t>
      </w:r>
    </w:p>
    <w:p w:rsidR="00DB3FA7" w:rsidRPr="00560B43" w:rsidRDefault="00DB3FA7" w:rsidP="00DB3FA7">
      <w:pPr>
        <w:widowControl w:val="0"/>
        <w:tabs>
          <w:tab w:val="left" w:pos="2268"/>
        </w:tabs>
        <w:spacing w:before="120" w:after="120" w:line="240" w:lineRule="auto"/>
        <w:jc w:val="both"/>
        <w:rPr>
          <w:rFonts w:ascii="Arial" w:hAnsi="Arial" w:cs="Arial"/>
          <w:sz w:val="20"/>
          <w:szCs w:val="20"/>
        </w:rPr>
      </w:pPr>
      <w:r w:rsidRPr="00560B43">
        <w:rPr>
          <w:rFonts w:ascii="Arial" w:hAnsi="Arial" w:cs="Arial"/>
          <w:sz w:val="20"/>
          <w:szCs w:val="20"/>
        </w:rPr>
        <w:t xml:space="preserve">(dále jen jako „Zhotovitel“) </w:t>
      </w:r>
    </w:p>
    <w:p w:rsidR="00DB3FA7" w:rsidRPr="00560B43" w:rsidRDefault="00DB3FA7" w:rsidP="00DB3FA7">
      <w:pPr>
        <w:widowControl w:val="0"/>
        <w:spacing w:before="120" w:after="120" w:line="240" w:lineRule="auto"/>
        <w:jc w:val="both"/>
        <w:outlineLvl w:val="0"/>
        <w:rPr>
          <w:rFonts w:ascii="Arial" w:hAnsi="Arial" w:cs="Arial"/>
          <w:sz w:val="20"/>
          <w:szCs w:val="20"/>
          <w:lang w:eastAsia="cs-CZ"/>
        </w:rPr>
      </w:pPr>
      <w:r w:rsidRPr="00560B43">
        <w:rPr>
          <w:rFonts w:ascii="Arial" w:hAnsi="Arial" w:cs="Arial"/>
          <w:sz w:val="20"/>
          <w:szCs w:val="20"/>
          <w:lang w:eastAsia="cs-CZ"/>
        </w:rPr>
        <w:t>(společně také jako „</w:t>
      </w:r>
      <w:r w:rsidRPr="00560B43">
        <w:rPr>
          <w:rFonts w:ascii="Arial" w:hAnsi="Arial" w:cs="Arial"/>
          <w:b/>
          <w:sz w:val="20"/>
          <w:szCs w:val="20"/>
          <w:lang w:eastAsia="cs-CZ"/>
        </w:rPr>
        <w:t>Smluvní strany</w:t>
      </w:r>
      <w:r w:rsidRPr="00560B43">
        <w:rPr>
          <w:rFonts w:ascii="Arial" w:hAnsi="Arial" w:cs="Arial"/>
          <w:sz w:val="20"/>
          <w:szCs w:val="20"/>
          <w:lang w:eastAsia="cs-CZ"/>
        </w:rPr>
        <w:t>“ nebo jednotlivě „</w:t>
      </w:r>
      <w:r w:rsidRPr="00560B43">
        <w:rPr>
          <w:rFonts w:ascii="Arial" w:hAnsi="Arial" w:cs="Arial"/>
          <w:b/>
          <w:sz w:val="20"/>
          <w:szCs w:val="20"/>
          <w:lang w:eastAsia="cs-CZ"/>
        </w:rPr>
        <w:t>Smluvní strana</w:t>
      </w:r>
      <w:r w:rsidRPr="00560B43">
        <w:rPr>
          <w:rFonts w:ascii="Arial" w:hAnsi="Arial" w:cs="Arial"/>
          <w:sz w:val="20"/>
          <w:szCs w:val="20"/>
          <w:lang w:eastAsia="cs-CZ"/>
        </w:rPr>
        <w:t>“)</w:t>
      </w:r>
    </w:p>
    <w:p w:rsidR="00DB3FA7" w:rsidRPr="00560B43" w:rsidRDefault="00DB3FA7" w:rsidP="00DB3FA7">
      <w:pPr>
        <w:widowControl w:val="0"/>
        <w:tabs>
          <w:tab w:val="left" w:pos="2268"/>
        </w:tabs>
        <w:spacing w:before="120" w:after="120" w:line="240" w:lineRule="auto"/>
        <w:jc w:val="both"/>
        <w:rPr>
          <w:rFonts w:ascii="Arial" w:hAnsi="Arial" w:cs="Arial"/>
          <w:sz w:val="20"/>
          <w:szCs w:val="20"/>
        </w:rPr>
      </w:pPr>
    </w:p>
    <w:p w:rsidR="00DB3FA7" w:rsidRPr="00560B43" w:rsidRDefault="00DB3FA7" w:rsidP="00DB3FA7">
      <w:pPr>
        <w:widowControl w:val="0"/>
        <w:tabs>
          <w:tab w:val="left" w:pos="2268"/>
        </w:tabs>
        <w:spacing w:before="120" w:after="120" w:line="240" w:lineRule="auto"/>
        <w:jc w:val="both"/>
        <w:rPr>
          <w:rFonts w:ascii="Arial" w:hAnsi="Arial" w:cs="Arial"/>
          <w:sz w:val="20"/>
          <w:szCs w:val="20"/>
        </w:rPr>
      </w:pPr>
      <w:r w:rsidRPr="00560B43">
        <w:rPr>
          <w:rFonts w:ascii="Arial" w:hAnsi="Arial" w:cs="Arial"/>
          <w:sz w:val="20"/>
          <w:szCs w:val="20"/>
        </w:rPr>
        <w:t>se dohodly na následujících ustanoveních:</w:t>
      </w:r>
    </w:p>
    <w:p w:rsidR="00DB3FA7" w:rsidRPr="00560B43"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560B43" w:rsidRDefault="001F7E92" w:rsidP="0002636F">
      <w:pPr>
        <w:widowControl w:val="0"/>
        <w:tabs>
          <w:tab w:val="left" w:pos="2268"/>
        </w:tabs>
        <w:spacing w:before="120" w:after="120" w:line="240" w:lineRule="auto"/>
        <w:jc w:val="center"/>
        <w:rPr>
          <w:rFonts w:ascii="Arial" w:hAnsi="Arial" w:cs="Arial"/>
          <w:b/>
          <w:sz w:val="20"/>
          <w:szCs w:val="20"/>
        </w:rPr>
      </w:pPr>
      <w:r w:rsidRPr="00560B43">
        <w:rPr>
          <w:rFonts w:ascii="Arial" w:hAnsi="Arial" w:cs="Arial"/>
          <w:b/>
          <w:sz w:val="20"/>
          <w:szCs w:val="20"/>
        </w:rPr>
        <w:t>Článek 2</w:t>
      </w:r>
      <w:r w:rsidR="00DB3FA7" w:rsidRPr="00560B43">
        <w:rPr>
          <w:rFonts w:ascii="Arial" w:hAnsi="Arial" w:cs="Arial"/>
          <w:b/>
          <w:sz w:val="20"/>
          <w:szCs w:val="20"/>
        </w:rPr>
        <w:t>.</w:t>
      </w:r>
    </w:p>
    <w:p w:rsidR="00DB3FA7" w:rsidRPr="00560B43"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560B43">
        <w:rPr>
          <w:rFonts w:ascii="Arial" w:hAnsi="Arial" w:cs="Arial"/>
          <w:sz w:val="20"/>
          <w:szCs w:val="20"/>
        </w:rPr>
        <w:t>Předmět smlouvy</w:t>
      </w:r>
    </w:p>
    <w:p w:rsidR="0002636F" w:rsidRPr="00560B43"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Předmětem plnění této smlouvy je závazek zhotovitele provést na svůj náklad a nebezpečí </w:t>
      </w:r>
      <w:r w:rsidRPr="00560B43">
        <w:rPr>
          <w:rFonts w:ascii="Arial" w:eastAsia="Times New Roman" w:hAnsi="Arial" w:cs="Arial"/>
          <w:b/>
          <w:sz w:val="20"/>
          <w:szCs w:val="20"/>
          <w:lang w:eastAsia="ar-SA"/>
        </w:rPr>
        <w:t xml:space="preserve">vypracování samostatné projektové dokumentace (PD) a </w:t>
      </w:r>
      <w:r w:rsidRPr="00560B43">
        <w:rPr>
          <w:rFonts w:ascii="Arial" w:eastAsia="Times New Roman" w:hAnsi="Arial" w:cs="Arial"/>
          <w:b/>
          <w:sz w:val="20"/>
          <w:szCs w:val="20"/>
          <w:lang w:eastAsia="cs-CZ"/>
        </w:rPr>
        <w:t xml:space="preserve">zajištění výkonu autorského dozoru (AD) </w:t>
      </w:r>
      <w:r w:rsidRPr="00560B43">
        <w:rPr>
          <w:rFonts w:ascii="Arial" w:eastAsia="Times New Roman" w:hAnsi="Arial" w:cs="Arial"/>
          <w:sz w:val="20"/>
          <w:szCs w:val="20"/>
          <w:lang w:eastAsia="ar-SA"/>
        </w:rPr>
        <w:t>na akci</w:t>
      </w:r>
      <w:r w:rsidRPr="00560B43">
        <w:rPr>
          <w:rFonts w:ascii="Arial" w:eastAsia="Times New Roman" w:hAnsi="Arial" w:cs="Arial"/>
          <w:b/>
          <w:sz w:val="20"/>
          <w:szCs w:val="20"/>
          <w:lang w:eastAsia="ar-SA"/>
        </w:rPr>
        <w:t xml:space="preserve"> </w:t>
      </w:r>
      <w:r w:rsidR="00515128" w:rsidRPr="00560B43">
        <w:rPr>
          <w:rFonts w:ascii="Arial" w:hAnsi="Arial" w:cs="Arial"/>
          <w:b/>
          <w:sz w:val="20"/>
          <w:szCs w:val="20"/>
        </w:rPr>
        <w:t xml:space="preserve">III/34719 </w:t>
      </w:r>
      <w:proofErr w:type="spellStart"/>
      <w:r w:rsidR="00515128" w:rsidRPr="00560B43">
        <w:rPr>
          <w:rFonts w:ascii="Arial" w:hAnsi="Arial" w:cs="Arial"/>
          <w:b/>
          <w:sz w:val="20"/>
          <w:szCs w:val="20"/>
        </w:rPr>
        <w:t>Perknov</w:t>
      </w:r>
      <w:proofErr w:type="spellEnd"/>
      <w:r w:rsidR="00515128" w:rsidRPr="00560B43">
        <w:rPr>
          <w:rFonts w:ascii="Arial" w:hAnsi="Arial" w:cs="Arial"/>
          <w:b/>
          <w:sz w:val="20"/>
          <w:szCs w:val="20"/>
        </w:rPr>
        <w:t xml:space="preserve"> – most ev. č. 34719 -1</w:t>
      </w:r>
      <w:r w:rsidRPr="00560B43">
        <w:rPr>
          <w:rFonts w:ascii="Arial" w:eastAsia="Times New Roman" w:hAnsi="Arial" w:cs="Arial"/>
          <w:b/>
          <w:sz w:val="20"/>
          <w:szCs w:val="20"/>
          <w:lang w:eastAsia="cs-CZ"/>
        </w:rPr>
        <w:t xml:space="preserve">, </w:t>
      </w:r>
      <w:r w:rsidRPr="00560B43">
        <w:rPr>
          <w:rFonts w:ascii="Arial" w:eastAsia="Times New Roman" w:hAnsi="Arial" w:cs="Arial"/>
          <w:sz w:val="20"/>
          <w:szCs w:val="20"/>
          <w:lang w:eastAsia="ar-SA"/>
        </w:rPr>
        <w:t>a to v souladu s nabídkou zhotovitele podanou v předchozím poptávkovém řízení a v podrobnostech a za dodržení podmínek uvedených v </w:t>
      </w:r>
      <w:r w:rsidRPr="00560B43">
        <w:rPr>
          <w:rFonts w:ascii="Arial" w:eastAsia="Times New Roman" w:hAnsi="Arial" w:cs="Arial"/>
          <w:b/>
          <w:sz w:val="20"/>
          <w:szCs w:val="20"/>
          <w:lang w:eastAsia="ar-SA"/>
        </w:rPr>
        <w:t>přílohách</w:t>
      </w:r>
      <w:r w:rsidRPr="00560B43">
        <w:rPr>
          <w:rFonts w:ascii="Arial" w:eastAsia="Times New Roman" w:hAnsi="Arial" w:cs="Arial"/>
          <w:sz w:val="20"/>
          <w:szCs w:val="20"/>
          <w:lang w:eastAsia="ar-SA"/>
        </w:rPr>
        <w:t xml:space="preserve"> této smlouvy, přičemž ujednání v </w:t>
      </w:r>
      <w:r w:rsidRPr="00560B43">
        <w:rPr>
          <w:rFonts w:ascii="Arial" w:eastAsia="Times New Roman" w:hAnsi="Arial" w:cs="Arial"/>
          <w:b/>
          <w:sz w:val="20"/>
          <w:szCs w:val="20"/>
          <w:lang w:eastAsia="ar-SA"/>
        </w:rPr>
        <w:t xml:space="preserve">Příloze A1 </w:t>
      </w:r>
      <w:r w:rsidRPr="00560B43">
        <w:rPr>
          <w:rFonts w:ascii="Arial" w:eastAsia="Times New Roman" w:hAnsi="Arial" w:cs="Arial"/>
          <w:sz w:val="20"/>
          <w:szCs w:val="20"/>
          <w:lang w:eastAsia="ar-SA"/>
        </w:rPr>
        <w:t xml:space="preserve">mají přednost </w:t>
      </w:r>
      <w:r w:rsidRPr="00560B43">
        <w:rPr>
          <w:rFonts w:ascii="Arial" w:eastAsia="Times New Roman" w:hAnsi="Arial" w:cs="Arial"/>
          <w:sz w:val="20"/>
          <w:szCs w:val="20"/>
          <w:lang w:eastAsia="ar-SA"/>
        </w:rPr>
        <w:lastRenderedPageBreak/>
        <w:t>před ujednáními v této smlouvě.</w:t>
      </w:r>
    </w:p>
    <w:p w:rsidR="0002636F" w:rsidRPr="00560B43"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560B43"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Objednatel se zavazuje poskytnout zhotoviteli součinnost a provést všechny práce „zadavatele“, které jsou uvedeny v </w:t>
      </w:r>
      <w:r w:rsidRPr="00560B43">
        <w:rPr>
          <w:rFonts w:ascii="Arial" w:eastAsia="Times New Roman" w:hAnsi="Arial" w:cs="Arial"/>
          <w:b/>
          <w:sz w:val="20"/>
          <w:szCs w:val="20"/>
          <w:lang w:eastAsia="ar-SA"/>
        </w:rPr>
        <w:t xml:space="preserve">Příloze A1 </w:t>
      </w:r>
      <w:r w:rsidRPr="00560B43">
        <w:rPr>
          <w:rFonts w:ascii="Arial" w:eastAsia="Times New Roman" w:hAnsi="Arial" w:cs="Arial"/>
          <w:sz w:val="20"/>
          <w:szCs w:val="20"/>
          <w:lang w:eastAsia="ar-SA"/>
        </w:rPr>
        <w:t xml:space="preserve">(Technické podmínky), která je součástí této smlouvy.  </w:t>
      </w:r>
    </w:p>
    <w:p w:rsidR="0002636F" w:rsidRPr="00560B43"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560B43"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60B43"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60B43">
        <w:rPr>
          <w:rFonts w:ascii="Arial" w:hAnsi="Arial" w:cs="Arial"/>
          <w:b/>
          <w:bCs/>
          <w:iCs/>
          <w:sz w:val="20"/>
          <w:szCs w:val="20"/>
          <w:lang w:eastAsia="ar-SA"/>
        </w:rPr>
        <w:t>Článek 3</w:t>
      </w:r>
    </w:p>
    <w:p w:rsidR="0002636F" w:rsidRPr="00560B43"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Doba plnění</w:t>
      </w:r>
    </w:p>
    <w:p w:rsidR="0002636F" w:rsidRPr="00560B4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ar-SA"/>
        </w:rPr>
        <w:t>Termíny plnění pro</w:t>
      </w:r>
      <w:r w:rsidRPr="00560B43">
        <w:rPr>
          <w:rFonts w:ascii="Arial" w:eastAsia="Times New Roman" w:hAnsi="Arial" w:cs="Arial"/>
          <w:b/>
          <w:sz w:val="20"/>
          <w:szCs w:val="20"/>
          <w:lang w:eastAsia="ar-SA"/>
        </w:rPr>
        <w:t xml:space="preserve"> </w:t>
      </w:r>
      <w:r w:rsidRPr="00560B43">
        <w:rPr>
          <w:rFonts w:ascii="Arial" w:eastAsia="Times New Roman" w:hAnsi="Arial" w:cs="Arial"/>
          <w:b/>
          <w:sz w:val="20"/>
          <w:szCs w:val="20"/>
          <w:u w:val="single"/>
          <w:lang w:eastAsia="ar-SA"/>
        </w:rPr>
        <w:t>vypracování jednotlivých projektových dokumentací</w:t>
      </w:r>
      <w:r w:rsidRPr="00560B43">
        <w:rPr>
          <w:rFonts w:ascii="Arial" w:eastAsia="Times New Roman" w:hAnsi="Arial" w:cs="Arial"/>
          <w:sz w:val="20"/>
          <w:szCs w:val="20"/>
          <w:lang w:eastAsia="ar-SA"/>
        </w:rPr>
        <w:t xml:space="preserve"> v rámci předmětu plnění smluvní strany sjednávají v  </w:t>
      </w:r>
      <w:r w:rsidRPr="00560B43">
        <w:rPr>
          <w:rFonts w:ascii="Arial" w:eastAsia="Times New Roman" w:hAnsi="Arial" w:cs="Arial"/>
          <w:b/>
          <w:sz w:val="20"/>
          <w:szCs w:val="20"/>
          <w:lang w:eastAsia="ar-SA"/>
        </w:rPr>
        <w:t xml:space="preserve">Příloze A1  </w:t>
      </w:r>
      <w:r w:rsidRPr="00560B43">
        <w:rPr>
          <w:rFonts w:ascii="Arial" w:eastAsia="Times New Roman" w:hAnsi="Arial" w:cs="Arial"/>
          <w:sz w:val="20"/>
          <w:szCs w:val="20"/>
          <w:lang w:eastAsia="ar-SA"/>
        </w:rPr>
        <w:t>(Technické podmínky), která je nedílnou součástí této smlouvy.</w:t>
      </w:r>
    </w:p>
    <w:p w:rsidR="0002636F" w:rsidRPr="00560B4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560B43">
        <w:rPr>
          <w:rFonts w:ascii="Arial" w:eastAsia="Times New Roman" w:hAnsi="Arial" w:cs="Arial"/>
          <w:b/>
          <w:sz w:val="20"/>
          <w:szCs w:val="20"/>
          <w:lang w:eastAsia="ar-SA"/>
        </w:rPr>
        <w:t>odst. 3.1.</w:t>
      </w:r>
      <w:r w:rsidRPr="00560B43">
        <w:rPr>
          <w:rFonts w:ascii="Arial" w:eastAsia="Times New Roman" w:hAnsi="Arial" w:cs="Arial"/>
          <w:sz w:val="20"/>
          <w:szCs w:val="20"/>
          <w:lang w:eastAsia="ar-SA"/>
        </w:rPr>
        <w:t xml:space="preserve"> po dobu trvání překážky neběží.</w:t>
      </w:r>
    </w:p>
    <w:p w:rsidR="0002636F" w:rsidRPr="00560B4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Žádost o stavění lhůty musí být učiněna</w:t>
      </w:r>
      <w:r w:rsidRPr="00560B43">
        <w:rPr>
          <w:rFonts w:ascii="Arial" w:eastAsia="Times New Roman" w:hAnsi="Arial" w:cs="Arial"/>
          <w:b/>
          <w:sz w:val="20"/>
          <w:szCs w:val="20"/>
          <w:lang w:eastAsia="ar-SA"/>
        </w:rPr>
        <w:t xml:space="preserve"> </w:t>
      </w:r>
      <w:r w:rsidRPr="00560B43">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560B4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560B43"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560B43">
        <w:rPr>
          <w:rFonts w:ascii="Arial" w:eastAsia="Times New Roman" w:hAnsi="Arial" w:cs="Arial"/>
          <w:b/>
          <w:sz w:val="20"/>
          <w:szCs w:val="20"/>
          <w:u w:val="single"/>
          <w:lang w:eastAsia="ar-SA"/>
        </w:rPr>
        <w:t>výkonu autorského dozoru</w:t>
      </w:r>
      <w:r w:rsidRPr="00560B43">
        <w:rPr>
          <w:rFonts w:ascii="Arial" w:eastAsia="Times New Roman" w:hAnsi="Arial" w:cs="Arial"/>
          <w:sz w:val="20"/>
          <w:szCs w:val="20"/>
          <w:lang w:eastAsia="ar-SA"/>
        </w:rPr>
        <w:t xml:space="preserve"> v rámci předmětu plnění smluvní strany sjednávají </w:t>
      </w:r>
      <w:r w:rsidRPr="00560B43">
        <w:rPr>
          <w:rFonts w:ascii="Arial" w:eastAsia="Times New Roman" w:hAnsi="Arial" w:cs="Arial"/>
          <w:b/>
          <w:sz w:val="20"/>
          <w:szCs w:val="20"/>
          <w:lang w:eastAsia="ar-SA"/>
        </w:rPr>
        <w:t>po podpisu smlouvy na veřejnou zakázku na stavební práce</w:t>
      </w:r>
      <w:r w:rsidRPr="00560B43">
        <w:rPr>
          <w:rFonts w:ascii="Arial" w:eastAsia="Times New Roman" w:hAnsi="Arial" w:cs="Arial"/>
          <w:sz w:val="20"/>
          <w:szCs w:val="20"/>
          <w:lang w:eastAsia="ar-SA"/>
        </w:rPr>
        <w:t xml:space="preserve"> dle zhotovitelem zpracované projektové dokumentace na konkrétní akci.</w:t>
      </w:r>
    </w:p>
    <w:p w:rsidR="0002636F" w:rsidRPr="00560B43"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ar-SA"/>
        </w:rPr>
        <w:t xml:space="preserve">Zhotovitel má právo </w:t>
      </w:r>
      <w:r w:rsidRPr="00560B43">
        <w:rPr>
          <w:rFonts w:ascii="Arial" w:eastAsia="Times New Roman" w:hAnsi="Arial" w:cs="Arial"/>
          <w:b/>
          <w:sz w:val="20"/>
          <w:szCs w:val="20"/>
          <w:u w:val="single"/>
          <w:lang w:eastAsia="ar-SA"/>
        </w:rPr>
        <w:t>vypovědět</w:t>
      </w:r>
      <w:r w:rsidRPr="00560B43">
        <w:rPr>
          <w:rFonts w:ascii="Arial" w:eastAsia="Times New Roman" w:hAnsi="Arial" w:cs="Arial"/>
          <w:b/>
          <w:sz w:val="20"/>
          <w:szCs w:val="20"/>
          <w:lang w:eastAsia="ar-SA"/>
        </w:rPr>
        <w:t xml:space="preserve"> plnění výkonu autorského dozoru</w:t>
      </w:r>
      <w:r w:rsidRPr="00560B43">
        <w:rPr>
          <w:rFonts w:ascii="Arial" w:eastAsia="Times New Roman" w:hAnsi="Arial" w:cs="Arial"/>
          <w:sz w:val="20"/>
          <w:szCs w:val="20"/>
          <w:lang w:eastAsia="ar-SA"/>
        </w:rPr>
        <w:t xml:space="preserve">, pokud objednatel neuzavře smlouvu na veřejnou zakázku na stavební práce </w:t>
      </w:r>
      <w:r w:rsidRPr="00560B43">
        <w:rPr>
          <w:rFonts w:ascii="Arial" w:eastAsia="Times New Roman" w:hAnsi="Arial" w:cs="Arial"/>
          <w:b/>
          <w:sz w:val="20"/>
          <w:szCs w:val="20"/>
          <w:lang w:eastAsia="ar-SA"/>
        </w:rPr>
        <w:t>do 24 měsíců</w:t>
      </w:r>
      <w:r w:rsidRPr="00560B43">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560B43">
        <w:rPr>
          <w:rFonts w:ascii="Arial" w:eastAsia="Times New Roman" w:hAnsi="Arial" w:cs="Arial"/>
          <w:sz w:val="20"/>
          <w:szCs w:val="20"/>
          <w:lang w:eastAsia="cs-CZ"/>
        </w:rPr>
        <w:tab/>
      </w:r>
    </w:p>
    <w:p w:rsidR="0002636F" w:rsidRPr="00560B43"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560B43"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560B43">
        <w:rPr>
          <w:rFonts w:ascii="Arial" w:hAnsi="Arial" w:cs="Arial"/>
          <w:b/>
          <w:bCs/>
          <w:iCs/>
          <w:sz w:val="20"/>
          <w:szCs w:val="20"/>
          <w:lang w:eastAsia="ar-SA"/>
        </w:rPr>
        <w:t>Článek 4</w:t>
      </w:r>
    </w:p>
    <w:p w:rsidR="0002636F" w:rsidRPr="00560B43"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Cena díla</w:t>
      </w:r>
    </w:p>
    <w:p w:rsidR="0002636F" w:rsidRPr="00560B43"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Cena díla dle </w:t>
      </w:r>
      <w:r w:rsidRPr="00560B43">
        <w:rPr>
          <w:rFonts w:ascii="Arial" w:eastAsia="Times New Roman" w:hAnsi="Arial" w:cs="Arial"/>
          <w:b/>
          <w:sz w:val="20"/>
          <w:szCs w:val="20"/>
          <w:lang w:eastAsia="cs-CZ"/>
        </w:rPr>
        <w:t>čl. 2</w:t>
      </w:r>
      <w:r w:rsidRPr="00560B43">
        <w:rPr>
          <w:rFonts w:ascii="Arial" w:eastAsia="Times New Roman" w:hAnsi="Arial" w:cs="Arial"/>
          <w:sz w:val="20"/>
          <w:szCs w:val="20"/>
          <w:lang w:eastAsia="cs-CZ"/>
        </w:rPr>
        <w:t xml:space="preserve"> této smlouvy je stanovena následovně:</w:t>
      </w:r>
    </w:p>
    <w:p w:rsidR="0002636F" w:rsidRPr="00560B43"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60B43">
        <w:rPr>
          <w:rFonts w:ascii="Arial" w:eastAsia="Times New Roman" w:hAnsi="Arial" w:cs="Arial"/>
          <w:b/>
          <w:sz w:val="20"/>
          <w:szCs w:val="20"/>
          <w:u w:val="single"/>
          <w:lang w:eastAsia="cs-CZ"/>
        </w:rPr>
        <w:t>vypracování projektové dokumentace</w:t>
      </w:r>
      <w:r w:rsidRPr="00560B43">
        <w:rPr>
          <w:rFonts w:ascii="Arial" w:eastAsia="Times New Roman" w:hAnsi="Arial" w:cs="Arial"/>
          <w:b/>
          <w:sz w:val="20"/>
          <w:szCs w:val="20"/>
          <w:lang w:eastAsia="cs-CZ"/>
        </w:rPr>
        <w:t xml:space="preserve"> </w:t>
      </w:r>
      <w:r w:rsidRPr="00560B43">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560B43" w:rsidTr="002626B1">
        <w:tc>
          <w:tcPr>
            <w:tcW w:w="4253" w:type="dxa"/>
            <w:vAlign w:val="center"/>
          </w:tcPr>
          <w:p w:rsidR="0002636F" w:rsidRPr="00560B43" w:rsidRDefault="0002636F" w:rsidP="002626B1">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 xml:space="preserve">Cena projektové dokumentace  </w:t>
            </w:r>
          </w:p>
        </w:tc>
        <w:tc>
          <w:tcPr>
            <w:tcW w:w="3969" w:type="dxa"/>
            <w:vAlign w:val="center"/>
          </w:tcPr>
          <w:p w:rsidR="0002636F" w:rsidRPr="00560B43" w:rsidRDefault="00A30690" w:rsidP="002626B1">
            <w:pPr>
              <w:widowControl w:val="0"/>
              <w:spacing w:before="120" w:after="120" w:line="240" w:lineRule="auto"/>
              <w:rPr>
                <w:rFonts w:ascii="Arial" w:hAnsi="Arial" w:cs="Arial"/>
                <w:b/>
                <w:color w:val="000000" w:themeColor="text1"/>
                <w:sz w:val="20"/>
                <w:szCs w:val="20"/>
                <w:lang w:eastAsia="cs-CZ"/>
              </w:rPr>
            </w:pPr>
            <w:r w:rsidRPr="00560B43">
              <w:rPr>
                <w:rFonts w:ascii="Arial" w:hAnsi="Arial" w:cs="Arial"/>
                <w:b/>
                <w:color w:val="000000" w:themeColor="text1"/>
                <w:sz w:val="20"/>
                <w:lang w:bidi="en-US"/>
              </w:rPr>
              <w:fldChar w:fldCharType="begin"/>
            </w:r>
            <w:r w:rsidRPr="00560B43">
              <w:rPr>
                <w:rFonts w:ascii="Arial" w:hAnsi="Arial" w:cs="Arial"/>
                <w:b/>
                <w:color w:val="000000" w:themeColor="text1"/>
                <w:sz w:val="20"/>
                <w:lang w:bidi="en-US"/>
              </w:rPr>
              <w:instrText xml:space="preserve"> MACROBUTTON  AkcentČárka "[doplní účastník]" </w:instrText>
            </w:r>
            <w:r w:rsidRPr="00560B43">
              <w:rPr>
                <w:rFonts w:ascii="Arial" w:hAnsi="Arial" w:cs="Arial"/>
                <w:b/>
                <w:color w:val="000000" w:themeColor="text1"/>
                <w:sz w:val="20"/>
                <w:lang w:bidi="en-US"/>
              </w:rPr>
              <w:fldChar w:fldCharType="end"/>
            </w:r>
            <w:r w:rsidR="0002636F" w:rsidRPr="00560B43">
              <w:rPr>
                <w:rFonts w:ascii="Arial" w:hAnsi="Arial" w:cs="Arial"/>
                <w:b/>
                <w:color w:val="000000" w:themeColor="text1"/>
                <w:sz w:val="20"/>
                <w:szCs w:val="20"/>
              </w:rPr>
              <w:t xml:space="preserve"> </w:t>
            </w:r>
            <w:r w:rsidR="0002636F" w:rsidRPr="00560B43">
              <w:rPr>
                <w:rFonts w:ascii="Arial" w:hAnsi="Arial" w:cs="Arial"/>
                <w:b/>
                <w:color w:val="000000" w:themeColor="text1"/>
                <w:sz w:val="20"/>
                <w:szCs w:val="20"/>
                <w:lang w:eastAsia="cs-CZ"/>
              </w:rPr>
              <w:t>Kč bez DPH</w:t>
            </w:r>
          </w:p>
        </w:tc>
      </w:tr>
      <w:tr w:rsidR="0002636F" w:rsidRPr="00560B43" w:rsidTr="002626B1">
        <w:trPr>
          <w:trHeight w:val="597"/>
        </w:trPr>
        <w:tc>
          <w:tcPr>
            <w:tcW w:w="4253" w:type="dxa"/>
            <w:vAlign w:val="center"/>
          </w:tcPr>
          <w:p w:rsidR="0002636F" w:rsidRPr="00560B43" w:rsidRDefault="0002636F" w:rsidP="002626B1">
            <w:pPr>
              <w:widowControl w:val="0"/>
              <w:spacing w:before="120" w:after="120" w:line="240" w:lineRule="auto"/>
              <w:rPr>
                <w:rFonts w:ascii="Arial" w:hAnsi="Arial" w:cs="Arial"/>
                <w:b/>
                <w:sz w:val="20"/>
                <w:szCs w:val="20"/>
                <w:lang w:eastAsia="cs-CZ"/>
              </w:rPr>
            </w:pPr>
            <w:r w:rsidRPr="00560B43">
              <w:rPr>
                <w:rFonts w:ascii="Arial" w:hAnsi="Arial" w:cs="Arial"/>
                <w:sz w:val="20"/>
                <w:szCs w:val="20"/>
                <w:lang w:eastAsia="cs-CZ"/>
              </w:rPr>
              <w:t>DPH (21%)</w:t>
            </w:r>
          </w:p>
        </w:tc>
        <w:tc>
          <w:tcPr>
            <w:tcW w:w="3969" w:type="dxa"/>
            <w:vAlign w:val="center"/>
          </w:tcPr>
          <w:p w:rsidR="0002636F" w:rsidRPr="00560B43" w:rsidRDefault="00A30690" w:rsidP="002626B1">
            <w:pPr>
              <w:widowControl w:val="0"/>
              <w:spacing w:before="120" w:after="120" w:line="240" w:lineRule="auto"/>
              <w:rPr>
                <w:rFonts w:ascii="Arial" w:hAnsi="Arial" w:cs="Arial"/>
                <w:b/>
                <w:color w:val="000000" w:themeColor="text1"/>
                <w:sz w:val="20"/>
                <w:szCs w:val="20"/>
                <w:lang w:eastAsia="cs-CZ"/>
              </w:rPr>
            </w:pPr>
            <w:r w:rsidRPr="00560B43">
              <w:rPr>
                <w:rFonts w:ascii="Arial" w:hAnsi="Arial" w:cs="Arial"/>
                <w:b/>
                <w:color w:val="000000" w:themeColor="text1"/>
                <w:sz w:val="20"/>
                <w:lang w:bidi="en-US"/>
              </w:rPr>
              <w:fldChar w:fldCharType="begin"/>
            </w:r>
            <w:r w:rsidRPr="00560B43">
              <w:rPr>
                <w:rFonts w:ascii="Arial" w:hAnsi="Arial" w:cs="Arial"/>
                <w:b/>
                <w:color w:val="000000" w:themeColor="text1"/>
                <w:sz w:val="20"/>
                <w:lang w:bidi="en-US"/>
              </w:rPr>
              <w:instrText xml:space="preserve"> MACROBUTTON  AkcentČárka "[doplní účastník]" </w:instrText>
            </w:r>
            <w:r w:rsidRPr="00560B43">
              <w:rPr>
                <w:rFonts w:ascii="Arial" w:hAnsi="Arial" w:cs="Arial"/>
                <w:b/>
                <w:color w:val="000000" w:themeColor="text1"/>
                <w:sz w:val="20"/>
                <w:lang w:bidi="en-US"/>
              </w:rPr>
              <w:fldChar w:fldCharType="end"/>
            </w:r>
            <w:r w:rsidR="0002636F" w:rsidRPr="00560B43">
              <w:rPr>
                <w:rFonts w:ascii="Arial" w:hAnsi="Arial" w:cs="Arial"/>
                <w:b/>
                <w:color w:val="000000" w:themeColor="text1"/>
                <w:sz w:val="20"/>
                <w:szCs w:val="20"/>
              </w:rPr>
              <w:t xml:space="preserve"> </w:t>
            </w:r>
            <w:r w:rsidR="0002636F" w:rsidRPr="00560B43">
              <w:rPr>
                <w:rFonts w:ascii="Arial" w:hAnsi="Arial" w:cs="Arial"/>
                <w:b/>
                <w:color w:val="000000" w:themeColor="text1"/>
                <w:sz w:val="20"/>
                <w:szCs w:val="20"/>
                <w:lang w:eastAsia="cs-CZ"/>
              </w:rPr>
              <w:t>Kč</w:t>
            </w:r>
          </w:p>
        </w:tc>
      </w:tr>
      <w:tr w:rsidR="0002636F" w:rsidRPr="00560B43" w:rsidTr="002626B1">
        <w:trPr>
          <w:trHeight w:val="516"/>
        </w:trPr>
        <w:tc>
          <w:tcPr>
            <w:tcW w:w="4253" w:type="dxa"/>
            <w:vAlign w:val="center"/>
          </w:tcPr>
          <w:p w:rsidR="0002636F" w:rsidRPr="00560B43" w:rsidRDefault="0002636F" w:rsidP="002626B1">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Cena celkem projektové dokumentace</w:t>
            </w:r>
          </w:p>
        </w:tc>
        <w:tc>
          <w:tcPr>
            <w:tcW w:w="3969" w:type="dxa"/>
            <w:vAlign w:val="center"/>
          </w:tcPr>
          <w:p w:rsidR="0002636F" w:rsidRPr="00560B43" w:rsidRDefault="00A30690" w:rsidP="002626B1">
            <w:pPr>
              <w:widowControl w:val="0"/>
              <w:spacing w:before="120" w:after="120" w:line="240" w:lineRule="auto"/>
              <w:rPr>
                <w:rFonts w:ascii="Arial" w:hAnsi="Arial" w:cs="Arial"/>
                <w:b/>
                <w:color w:val="000000" w:themeColor="text1"/>
                <w:sz w:val="20"/>
                <w:szCs w:val="20"/>
                <w:lang w:eastAsia="cs-CZ"/>
              </w:rPr>
            </w:pPr>
            <w:r w:rsidRPr="00560B43">
              <w:rPr>
                <w:rFonts w:ascii="Arial" w:hAnsi="Arial" w:cs="Arial"/>
                <w:b/>
                <w:color w:val="000000" w:themeColor="text1"/>
                <w:sz w:val="20"/>
                <w:lang w:bidi="en-US"/>
              </w:rPr>
              <w:fldChar w:fldCharType="begin"/>
            </w:r>
            <w:r w:rsidRPr="00560B43">
              <w:rPr>
                <w:rFonts w:ascii="Arial" w:hAnsi="Arial" w:cs="Arial"/>
                <w:b/>
                <w:color w:val="000000" w:themeColor="text1"/>
                <w:sz w:val="20"/>
                <w:lang w:bidi="en-US"/>
              </w:rPr>
              <w:instrText xml:space="preserve"> MACROBUTTON  AkcentČárka "[doplní účastník]" </w:instrText>
            </w:r>
            <w:r w:rsidRPr="00560B43">
              <w:rPr>
                <w:rFonts w:ascii="Arial" w:hAnsi="Arial" w:cs="Arial"/>
                <w:b/>
                <w:color w:val="000000" w:themeColor="text1"/>
                <w:sz w:val="20"/>
                <w:lang w:bidi="en-US"/>
              </w:rPr>
              <w:fldChar w:fldCharType="end"/>
            </w:r>
            <w:r w:rsidR="0002636F" w:rsidRPr="00560B43">
              <w:rPr>
                <w:rFonts w:ascii="Arial" w:hAnsi="Arial" w:cs="Arial"/>
                <w:b/>
                <w:color w:val="000000" w:themeColor="text1"/>
                <w:sz w:val="20"/>
                <w:szCs w:val="20"/>
              </w:rPr>
              <w:t xml:space="preserve"> </w:t>
            </w:r>
            <w:r w:rsidR="0002636F" w:rsidRPr="00560B43">
              <w:rPr>
                <w:rFonts w:ascii="Arial" w:hAnsi="Arial" w:cs="Arial"/>
                <w:b/>
                <w:color w:val="000000" w:themeColor="text1"/>
                <w:sz w:val="20"/>
                <w:szCs w:val="20"/>
                <w:lang w:eastAsia="cs-CZ"/>
              </w:rPr>
              <w:t>Kč včetně DPH</w:t>
            </w:r>
          </w:p>
        </w:tc>
      </w:tr>
    </w:tbl>
    <w:p w:rsidR="00924428" w:rsidRPr="00560B43"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560B43"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560B43">
        <w:rPr>
          <w:rFonts w:ascii="Arial" w:eastAsia="Times New Roman" w:hAnsi="Arial" w:cs="Arial"/>
          <w:b/>
          <w:sz w:val="20"/>
          <w:szCs w:val="20"/>
          <w:u w:val="single"/>
          <w:lang w:eastAsia="cs-CZ"/>
        </w:rPr>
        <w:lastRenderedPageBreak/>
        <w:t>zajištění autorského dozoru</w:t>
      </w:r>
      <w:r w:rsidRPr="00560B43">
        <w:rPr>
          <w:rFonts w:ascii="Arial" w:eastAsia="Times New Roman" w:hAnsi="Arial" w:cs="Arial"/>
          <w:b/>
          <w:sz w:val="20"/>
          <w:szCs w:val="20"/>
          <w:lang w:eastAsia="cs-CZ"/>
        </w:rPr>
        <w:t xml:space="preserve"> </w:t>
      </w:r>
      <w:r w:rsidRPr="00560B43">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560B43" w:rsidTr="002626B1">
        <w:tc>
          <w:tcPr>
            <w:tcW w:w="4395" w:type="dxa"/>
            <w:vAlign w:val="center"/>
          </w:tcPr>
          <w:p w:rsidR="0002636F" w:rsidRPr="00560B43" w:rsidRDefault="0002636F" w:rsidP="002626B1">
            <w:pPr>
              <w:widowControl w:val="0"/>
              <w:spacing w:before="120" w:after="120" w:line="240" w:lineRule="auto"/>
              <w:rPr>
                <w:rFonts w:ascii="Arial" w:hAnsi="Arial" w:cs="Arial"/>
                <w:b/>
                <w:sz w:val="20"/>
                <w:szCs w:val="20"/>
                <w:lang w:eastAsia="cs-CZ"/>
              </w:rPr>
            </w:pPr>
            <w:r w:rsidRPr="00560B43">
              <w:rPr>
                <w:rFonts w:ascii="Arial" w:hAnsi="Arial" w:cs="Arial"/>
                <w:b/>
                <w:sz w:val="20"/>
                <w:szCs w:val="20"/>
                <w:lang w:eastAsia="cs-CZ"/>
              </w:rPr>
              <w:t>Cena za 1 hodinu (60 minut výkonu) autorského dozoru – práce v kanceláři</w:t>
            </w:r>
          </w:p>
        </w:tc>
        <w:tc>
          <w:tcPr>
            <w:tcW w:w="3827" w:type="dxa"/>
            <w:vAlign w:val="center"/>
          </w:tcPr>
          <w:p w:rsidR="0002636F" w:rsidRPr="00560B43" w:rsidRDefault="00A30690" w:rsidP="002626B1">
            <w:pPr>
              <w:widowControl w:val="0"/>
              <w:spacing w:before="120" w:after="120" w:line="240" w:lineRule="auto"/>
              <w:rPr>
                <w:rFonts w:ascii="Arial" w:hAnsi="Arial" w:cs="Arial"/>
                <w:b/>
                <w:color w:val="000000" w:themeColor="text1"/>
                <w:sz w:val="20"/>
                <w:szCs w:val="20"/>
                <w:lang w:eastAsia="cs-CZ"/>
              </w:rPr>
            </w:pPr>
            <w:r w:rsidRPr="00560B43">
              <w:rPr>
                <w:rFonts w:ascii="Arial" w:hAnsi="Arial" w:cs="Arial"/>
                <w:b/>
                <w:color w:val="000000" w:themeColor="text1"/>
                <w:sz w:val="20"/>
                <w:lang w:bidi="en-US"/>
              </w:rPr>
              <w:fldChar w:fldCharType="begin"/>
            </w:r>
            <w:r w:rsidRPr="00560B43">
              <w:rPr>
                <w:rFonts w:ascii="Arial" w:hAnsi="Arial" w:cs="Arial"/>
                <w:b/>
                <w:color w:val="000000" w:themeColor="text1"/>
                <w:sz w:val="20"/>
                <w:lang w:bidi="en-US"/>
              </w:rPr>
              <w:instrText xml:space="preserve"> MACROBUTTON  AkcentČárka "[doplní účastník]" </w:instrText>
            </w:r>
            <w:r w:rsidRPr="00560B43">
              <w:rPr>
                <w:rFonts w:ascii="Arial" w:hAnsi="Arial" w:cs="Arial"/>
                <w:b/>
                <w:color w:val="000000" w:themeColor="text1"/>
                <w:sz w:val="20"/>
                <w:lang w:bidi="en-US"/>
              </w:rPr>
              <w:fldChar w:fldCharType="end"/>
            </w:r>
            <w:r w:rsidR="0002636F" w:rsidRPr="00560B43">
              <w:rPr>
                <w:rFonts w:ascii="Arial" w:hAnsi="Arial" w:cs="Arial"/>
                <w:b/>
                <w:color w:val="000000" w:themeColor="text1"/>
                <w:sz w:val="20"/>
                <w:szCs w:val="20"/>
              </w:rPr>
              <w:t xml:space="preserve"> </w:t>
            </w:r>
            <w:r w:rsidR="0002636F" w:rsidRPr="00560B43">
              <w:rPr>
                <w:rFonts w:ascii="Arial" w:hAnsi="Arial" w:cs="Arial"/>
                <w:b/>
                <w:color w:val="000000" w:themeColor="text1"/>
                <w:sz w:val="20"/>
                <w:szCs w:val="20"/>
                <w:lang w:eastAsia="cs-CZ"/>
              </w:rPr>
              <w:t>Kč bez DPH</w:t>
            </w:r>
          </w:p>
        </w:tc>
      </w:tr>
      <w:tr w:rsidR="0002636F" w:rsidRPr="00560B43" w:rsidTr="002626B1">
        <w:tc>
          <w:tcPr>
            <w:tcW w:w="4395" w:type="dxa"/>
            <w:vAlign w:val="center"/>
          </w:tcPr>
          <w:p w:rsidR="0002636F" w:rsidRPr="00560B43" w:rsidRDefault="00840EE0" w:rsidP="002626B1">
            <w:pPr>
              <w:widowControl w:val="0"/>
              <w:spacing w:before="120" w:after="120" w:line="240" w:lineRule="auto"/>
              <w:rPr>
                <w:rFonts w:ascii="Arial" w:hAnsi="Arial" w:cs="Arial"/>
                <w:b/>
                <w:sz w:val="20"/>
                <w:szCs w:val="20"/>
                <w:lang w:eastAsia="cs-CZ"/>
              </w:rPr>
            </w:pPr>
            <w:r>
              <w:rPr>
                <w:rFonts w:ascii="Arial" w:hAnsi="Arial" w:cs="Arial"/>
                <w:b/>
                <w:sz w:val="20"/>
                <w:szCs w:val="20"/>
                <w:lang w:eastAsia="cs-CZ"/>
              </w:rPr>
              <w:t>Cena za 1 návštěvu (18</w:t>
            </w:r>
            <w:r w:rsidR="0002636F" w:rsidRPr="00560B43">
              <w:rPr>
                <w:rFonts w:ascii="Arial" w:hAnsi="Arial" w:cs="Arial"/>
                <w:b/>
                <w:sz w:val="20"/>
                <w:szCs w:val="20"/>
                <w:lang w:eastAsia="cs-CZ"/>
              </w:rPr>
              <w:t>0 minut výkonu) autorského dozoru na staveništi</w:t>
            </w:r>
          </w:p>
        </w:tc>
        <w:tc>
          <w:tcPr>
            <w:tcW w:w="3827" w:type="dxa"/>
            <w:vAlign w:val="center"/>
          </w:tcPr>
          <w:p w:rsidR="0002636F" w:rsidRPr="00560B43" w:rsidRDefault="00A30690" w:rsidP="002626B1">
            <w:pPr>
              <w:widowControl w:val="0"/>
              <w:spacing w:before="120" w:after="120" w:line="240" w:lineRule="auto"/>
              <w:rPr>
                <w:rFonts w:ascii="Arial" w:hAnsi="Arial" w:cs="Arial"/>
                <w:b/>
                <w:color w:val="000000" w:themeColor="text1"/>
                <w:sz w:val="20"/>
                <w:szCs w:val="20"/>
                <w:lang w:eastAsia="cs-CZ"/>
              </w:rPr>
            </w:pPr>
            <w:r w:rsidRPr="00560B43">
              <w:rPr>
                <w:rFonts w:ascii="Arial" w:hAnsi="Arial" w:cs="Arial"/>
                <w:b/>
                <w:color w:val="000000" w:themeColor="text1"/>
                <w:sz w:val="20"/>
                <w:lang w:bidi="en-US"/>
              </w:rPr>
              <w:fldChar w:fldCharType="begin"/>
            </w:r>
            <w:r w:rsidRPr="00560B43">
              <w:rPr>
                <w:rFonts w:ascii="Arial" w:hAnsi="Arial" w:cs="Arial"/>
                <w:b/>
                <w:color w:val="000000" w:themeColor="text1"/>
                <w:sz w:val="20"/>
                <w:lang w:bidi="en-US"/>
              </w:rPr>
              <w:instrText xml:space="preserve"> MACROBUTTON  AkcentČárka "[doplní účastník]" </w:instrText>
            </w:r>
            <w:r w:rsidRPr="00560B43">
              <w:rPr>
                <w:rFonts w:ascii="Arial" w:hAnsi="Arial" w:cs="Arial"/>
                <w:b/>
                <w:color w:val="000000" w:themeColor="text1"/>
                <w:sz w:val="20"/>
                <w:lang w:bidi="en-US"/>
              </w:rPr>
              <w:fldChar w:fldCharType="end"/>
            </w:r>
            <w:r w:rsidR="0002636F" w:rsidRPr="00560B43">
              <w:rPr>
                <w:rFonts w:ascii="Arial" w:hAnsi="Arial" w:cs="Arial"/>
                <w:b/>
                <w:color w:val="000000" w:themeColor="text1"/>
                <w:sz w:val="20"/>
                <w:szCs w:val="20"/>
              </w:rPr>
              <w:t xml:space="preserve"> </w:t>
            </w:r>
            <w:r w:rsidR="0002636F" w:rsidRPr="00560B43">
              <w:rPr>
                <w:rFonts w:ascii="Arial" w:hAnsi="Arial" w:cs="Arial"/>
                <w:b/>
                <w:color w:val="000000" w:themeColor="text1"/>
                <w:sz w:val="20"/>
                <w:szCs w:val="20"/>
                <w:lang w:eastAsia="cs-CZ"/>
              </w:rPr>
              <w:t>Kč bez DPH</w:t>
            </w:r>
          </w:p>
        </w:tc>
      </w:tr>
    </w:tbl>
    <w:p w:rsidR="0002636F" w:rsidRPr="00560B43"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560B43">
        <w:rPr>
          <w:rFonts w:ascii="Arial" w:eastAsia="Times New Roman" w:hAnsi="Arial" w:cs="Arial"/>
          <w:b/>
          <w:sz w:val="20"/>
          <w:szCs w:val="20"/>
          <w:lang w:eastAsia="cs-CZ"/>
        </w:rPr>
        <w:t>C1</w:t>
      </w:r>
      <w:r w:rsidRPr="00560B43">
        <w:rPr>
          <w:rFonts w:ascii="Arial" w:eastAsia="Times New Roman" w:hAnsi="Arial" w:cs="Arial"/>
          <w:b/>
          <w:sz w:val="20"/>
          <w:szCs w:val="20"/>
          <w:lang w:eastAsia="ar-SA"/>
        </w:rPr>
        <w:t xml:space="preserve"> </w:t>
      </w:r>
      <w:r w:rsidRPr="00560B43">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560B43">
        <w:rPr>
          <w:rFonts w:ascii="Arial" w:eastAsia="Times New Roman" w:hAnsi="Arial" w:cs="Arial"/>
          <w:sz w:val="20"/>
          <w:szCs w:val="20"/>
          <w:lang w:eastAsia="cs-CZ"/>
        </w:rPr>
        <w:t>a</w:t>
      </w:r>
      <w:r w:rsidRPr="00560B43">
        <w:rPr>
          <w:rFonts w:ascii="Arial" w:eastAsia="Times New Roman" w:hAnsi="Arial" w:cs="Arial"/>
          <w:b/>
          <w:sz w:val="20"/>
          <w:szCs w:val="20"/>
          <w:lang w:eastAsia="cs-CZ"/>
        </w:rPr>
        <w:t xml:space="preserve"> </w:t>
      </w:r>
      <w:r w:rsidRPr="00560B43">
        <w:rPr>
          <w:rFonts w:ascii="Arial" w:eastAsia="Times New Roman" w:hAnsi="Arial" w:cs="Arial"/>
          <w:sz w:val="20"/>
          <w:szCs w:val="20"/>
          <w:lang w:eastAsia="cs-CZ"/>
        </w:rPr>
        <w:t xml:space="preserve">odměna za užití nehmotného statku dle </w:t>
      </w:r>
      <w:r w:rsidRPr="00560B43">
        <w:rPr>
          <w:rFonts w:ascii="Arial" w:eastAsia="Times New Roman" w:hAnsi="Arial" w:cs="Arial"/>
          <w:b/>
          <w:sz w:val="20"/>
          <w:szCs w:val="20"/>
          <w:lang w:eastAsia="cs-CZ"/>
        </w:rPr>
        <w:t xml:space="preserve">odst. 8.7. </w:t>
      </w:r>
      <w:r w:rsidRPr="00560B43">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w:t>
      </w:r>
      <w:r w:rsidR="00101C9B">
        <w:rPr>
          <w:rFonts w:ascii="Arial" w:eastAsia="Times New Roman" w:hAnsi="Arial" w:cs="Arial"/>
          <w:sz w:val="20"/>
          <w:szCs w:val="20"/>
          <w:lang w:eastAsia="cs-CZ"/>
        </w:rPr>
        <w:t>8</w:t>
      </w:r>
      <w:bookmarkStart w:id="0" w:name="_GoBack"/>
      <w:bookmarkEnd w:id="0"/>
      <w:r w:rsidRPr="00560B43">
        <w:rPr>
          <w:rFonts w:ascii="Arial" w:eastAsia="Times New Roman" w:hAnsi="Arial" w:cs="Arial"/>
          <w:sz w:val="20"/>
          <w:szCs w:val="20"/>
          <w:lang w:eastAsia="cs-CZ"/>
        </w:rPr>
        <w:t>0 minut), bude návštěva fakturována dle doložené skutečnosti.</w:t>
      </w: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hAnsi="Arial" w:cs="Arial"/>
          <w:sz w:val="20"/>
          <w:szCs w:val="20"/>
        </w:rPr>
        <w:t>Ke sjednané ceně bez DPH za zajištění AD bude u plátce daně z přidané hodnoty účtována daň z přidané hodnoty v zákonné výši.</w:t>
      </w:r>
      <w:r w:rsidRPr="00560B43">
        <w:rPr>
          <w:rFonts w:ascii="Arial" w:eastAsia="Times New Roman" w:hAnsi="Arial" w:cs="Arial"/>
          <w:sz w:val="20"/>
          <w:szCs w:val="20"/>
          <w:lang w:eastAsia="cs-CZ"/>
        </w:rPr>
        <w:t xml:space="preserve"> </w:t>
      </w: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Celkovou a pro účely fakturace rozhodnou cenou se </w:t>
      </w:r>
      <w:r w:rsidRPr="00560B43">
        <w:rPr>
          <w:rFonts w:ascii="Arial" w:hAnsi="Arial" w:cs="Arial"/>
          <w:sz w:val="20"/>
          <w:szCs w:val="20"/>
        </w:rPr>
        <w:t>u plátce daně z přidané hodnoty</w:t>
      </w:r>
      <w:r w:rsidRPr="00560B43">
        <w:rPr>
          <w:rFonts w:ascii="Arial" w:eastAsia="Times New Roman" w:hAnsi="Arial" w:cs="Arial"/>
          <w:sz w:val="20"/>
          <w:szCs w:val="20"/>
          <w:lang w:eastAsia="cs-CZ"/>
        </w:rPr>
        <w:t xml:space="preserve"> rozumí cena včetně DPH. </w:t>
      </w: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560B43"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560B43"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560B43">
        <w:rPr>
          <w:rFonts w:ascii="Arial" w:hAnsi="Arial" w:cs="Arial"/>
          <w:sz w:val="20"/>
          <w:szCs w:val="20"/>
        </w:rPr>
        <w:t xml:space="preserve">Dalším důvodem pro překročení ceny díla jsou tzv. dodatečné služby, které vyplynou z požadavků objednatele nebo na základě postupu zhotovitele dle </w:t>
      </w:r>
      <w:r w:rsidRPr="00560B43">
        <w:rPr>
          <w:rFonts w:ascii="Arial" w:hAnsi="Arial" w:cs="Arial"/>
          <w:b/>
          <w:sz w:val="20"/>
          <w:szCs w:val="20"/>
        </w:rPr>
        <w:t>§ 2594 OZ.</w:t>
      </w:r>
      <w:r w:rsidRPr="00560B43">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560B43"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560B43">
        <w:rPr>
          <w:rFonts w:ascii="Arial" w:hAnsi="Arial" w:cs="Arial"/>
          <w:sz w:val="20"/>
          <w:szCs w:val="20"/>
        </w:rPr>
        <w:t xml:space="preserve">Dodatečné služby </w:t>
      </w:r>
      <w:r w:rsidRPr="00560B43">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560B43">
        <w:rPr>
          <w:rFonts w:ascii="Arial" w:hAnsi="Arial" w:cs="Arial"/>
          <w:sz w:val="20"/>
          <w:szCs w:val="20"/>
        </w:rPr>
        <w:t>s platnými PRK a interními pravidly objednatele</w:t>
      </w:r>
      <w:r w:rsidRPr="00560B43">
        <w:rPr>
          <w:rFonts w:ascii="Arial" w:hAnsi="Arial" w:cs="Arial"/>
          <w:snapToGrid w:val="0"/>
          <w:sz w:val="20"/>
          <w:szCs w:val="20"/>
        </w:rPr>
        <w:t xml:space="preserve">, jinak je uzavřený dodatek neplatný a zhotovitel nemá právo na úhradu ceny díla sjednané v tomto dodatku. </w:t>
      </w:r>
    </w:p>
    <w:p w:rsidR="0002636F" w:rsidRPr="00560B43"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560B43">
        <w:rPr>
          <w:rFonts w:ascii="Arial" w:hAnsi="Arial" w:cs="Arial"/>
          <w:sz w:val="20"/>
          <w:szCs w:val="20"/>
        </w:rPr>
        <w:t xml:space="preserve">Pokud zhotovitel provede </w:t>
      </w:r>
      <w:r w:rsidRPr="00560B43">
        <w:rPr>
          <w:rFonts w:ascii="Arial" w:hAnsi="Arial" w:cs="Arial"/>
          <w:b/>
          <w:sz w:val="20"/>
          <w:szCs w:val="20"/>
        </w:rPr>
        <w:t xml:space="preserve">dodatečné služby </w:t>
      </w:r>
      <w:r w:rsidRPr="00560B43">
        <w:rPr>
          <w:rFonts w:ascii="Arial" w:hAnsi="Arial" w:cs="Arial"/>
          <w:sz w:val="20"/>
          <w:szCs w:val="20"/>
        </w:rPr>
        <w:t xml:space="preserve">a nedohodne se s objednatelem na ceně díla postupem dle </w:t>
      </w:r>
      <w:r w:rsidRPr="00560B43">
        <w:rPr>
          <w:rFonts w:ascii="Arial" w:hAnsi="Arial" w:cs="Arial"/>
          <w:b/>
          <w:sz w:val="20"/>
          <w:szCs w:val="20"/>
        </w:rPr>
        <w:t xml:space="preserve">§ 2612 odst. 1 OZ, </w:t>
      </w:r>
      <w:r w:rsidRPr="00560B43">
        <w:rPr>
          <w:rFonts w:ascii="Arial" w:hAnsi="Arial" w:cs="Arial"/>
          <w:sz w:val="20"/>
          <w:szCs w:val="20"/>
        </w:rPr>
        <w:t xml:space="preserve">pak zhotovitel díla nemá právo na úhradu ceny té části díla, která nebyla provedena v souladu s PRK, interními pravidly objednatele a </w:t>
      </w:r>
      <w:r w:rsidRPr="00560B43">
        <w:rPr>
          <w:rFonts w:ascii="Arial" w:hAnsi="Arial" w:cs="Arial"/>
          <w:b/>
          <w:sz w:val="20"/>
          <w:szCs w:val="20"/>
        </w:rPr>
        <w:t xml:space="preserve">§ 2614 OZ </w:t>
      </w:r>
      <w:r w:rsidRPr="00560B43">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560B43">
        <w:rPr>
          <w:rFonts w:ascii="Arial" w:hAnsi="Arial" w:cs="Arial"/>
          <w:b/>
          <w:sz w:val="20"/>
          <w:szCs w:val="20"/>
        </w:rPr>
        <w:t>dodatečných služeb.</w:t>
      </w:r>
    </w:p>
    <w:p w:rsidR="0002636F" w:rsidRPr="00560B43"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560B43">
        <w:rPr>
          <w:rFonts w:ascii="Arial" w:hAnsi="Arial" w:cs="Arial"/>
          <w:snapToGrid w:val="0"/>
          <w:sz w:val="20"/>
          <w:szCs w:val="20"/>
        </w:rPr>
        <w:t xml:space="preserve">Veškeré dodatečné služby splňující podmínky stanovené v </w:t>
      </w:r>
      <w:r w:rsidRPr="00560B43">
        <w:rPr>
          <w:rFonts w:ascii="Arial" w:hAnsi="Arial" w:cs="Arial"/>
          <w:b/>
          <w:sz w:val="20"/>
          <w:szCs w:val="20"/>
        </w:rPr>
        <w:t xml:space="preserve"> </w:t>
      </w:r>
      <w:r w:rsidRPr="00560B43">
        <w:rPr>
          <w:rFonts w:ascii="Arial" w:hAnsi="Arial" w:cs="Arial"/>
          <w:sz w:val="20"/>
          <w:szCs w:val="20"/>
        </w:rPr>
        <w:t>PRK a interními pravidly objednatele</w:t>
      </w:r>
      <w:r w:rsidRPr="00560B43">
        <w:rPr>
          <w:rFonts w:ascii="Arial" w:hAnsi="Arial" w:cs="Arial"/>
          <w:b/>
          <w:sz w:val="20"/>
          <w:szCs w:val="20"/>
        </w:rPr>
        <w:t xml:space="preserve">, </w:t>
      </w:r>
      <w:r w:rsidRPr="00560B43">
        <w:rPr>
          <w:rFonts w:ascii="Arial" w:hAnsi="Arial" w:cs="Arial"/>
          <w:snapToGrid w:val="0"/>
          <w:sz w:val="20"/>
          <w:szCs w:val="20"/>
        </w:rPr>
        <w:t>které jsou</w:t>
      </w:r>
      <w:r w:rsidRPr="00560B43">
        <w:rPr>
          <w:rFonts w:ascii="Arial" w:hAnsi="Arial" w:cs="Arial"/>
          <w:b/>
          <w:sz w:val="20"/>
          <w:szCs w:val="20"/>
        </w:rPr>
        <w:t xml:space="preserve"> </w:t>
      </w:r>
      <w:r w:rsidRPr="00560B43">
        <w:rPr>
          <w:rFonts w:ascii="Arial" w:hAnsi="Arial" w:cs="Arial"/>
          <w:snapToGrid w:val="0"/>
          <w:sz w:val="20"/>
          <w:szCs w:val="20"/>
        </w:rPr>
        <w:t>nezbytné pro dokončení díla, musí být písemně dohodnuty osobami oprávněnými jednat ve věcech smluvních</w:t>
      </w:r>
      <w:r w:rsidRPr="00560B43">
        <w:rPr>
          <w:rFonts w:ascii="Arial" w:hAnsi="Arial" w:cs="Arial"/>
          <w:b/>
          <w:snapToGrid w:val="0"/>
          <w:sz w:val="20"/>
          <w:szCs w:val="20"/>
        </w:rPr>
        <w:t>.</w:t>
      </w:r>
      <w:r w:rsidRPr="00560B43">
        <w:rPr>
          <w:rFonts w:ascii="Arial" w:hAnsi="Arial" w:cs="Arial"/>
          <w:bCs/>
          <w:sz w:val="20"/>
          <w:szCs w:val="20"/>
        </w:rPr>
        <w:t xml:space="preserve"> </w:t>
      </w:r>
    </w:p>
    <w:p w:rsidR="0002636F" w:rsidRPr="00560B43" w:rsidRDefault="0002636F" w:rsidP="0002636F">
      <w:pPr>
        <w:widowControl w:val="0"/>
        <w:numPr>
          <w:ilvl w:val="0"/>
          <w:numId w:val="27"/>
        </w:numPr>
        <w:spacing w:after="120" w:line="240" w:lineRule="auto"/>
        <w:ind w:left="567" w:hanging="567"/>
        <w:jc w:val="both"/>
        <w:rPr>
          <w:rFonts w:ascii="Arial" w:hAnsi="Arial" w:cs="Arial"/>
          <w:sz w:val="20"/>
          <w:szCs w:val="20"/>
        </w:rPr>
      </w:pPr>
      <w:r w:rsidRPr="00560B43">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rsidR="0002636F" w:rsidRPr="00560B4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60B43">
        <w:rPr>
          <w:rFonts w:ascii="Arial" w:hAnsi="Arial" w:cs="Arial"/>
          <w:b/>
          <w:bCs/>
          <w:iCs/>
          <w:sz w:val="20"/>
          <w:szCs w:val="20"/>
          <w:lang w:eastAsia="ar-SA"/>
        </w:rPr>
        <w:lastRenderedPageBreak/>
        <w:t>Článek 5</w:t>
      </w:r>
    </w:p>
    <w:p w:rsidR="0002636F" w:rsidRPr="00560B4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Způsob provádění díla a dodání díla</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Zhotovitel je povinen dle </w:t>
      </w:r>
      <w:r w:rsidRPr="00560B43">
        <w:rPr>
          <w:rFonts w:ascii="Arial" w:eastAsia="Times New Roman" w:hAnsi="Arial" w:cs="Arial"/>
          <w:b/>
          <w:sz w:val="20"/>
          <w:szCs w:val="20"/>
          <w:lang w:eastAsia="cs-CZ"/>
        </w:rPr>
        <w:t>§ 2594 OZ</w:t>
      </w:r>
      <w:r w:rsidRPr="00560B43">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560B43">
        <w:rPr>
          <w:rFonts w:ascii="Arial" w:eastAsia="Times New Roman" w:hAnsi="Arial" w:cs="Arial"/>
          <w:sz w:val="20"/>
          <w:szCs w:val="20"/>
          <w:lang w:eastAsia="cs-CZ"/>
        </w:rPr>
        <w:t>li</w:t>
      </w:r>
      <w:proofErr w:type="spellEnd"/>
      <w:r w:rsidRPr="00560B43">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Není-li v </w:t>
      </w:r>
      <w:r w:rsidRPr="00560B43">
        <w:rPr>
          <w:rFonts w:ascii="Arial" w:eastAsia="Times New Roman" w:hAnsi="Arial" w:cs="Arial"/>
          <w:b/>
          <w:sz w:val="20"/>
          <w:szCs w:val="20"/>
          <w:lang w:eastAsia="cs-CZ"/>
        </w:rPr>
        <w:t>příloze A1</w:t>
      </w:r>
      <w:r w:rsidRPr="00560B43">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560B43">
        <w:rPr>
          <w:rFonts w:ascii="Arial" w:eastAsia="Times New Roman" w:hAnsi="Arial" w:cs="Arial"/>
          <w:sz w:val="20"/>
          <w:szCs w:val="20"/>
          <w:lang w:eastAsia="cs-CZ"/>
        </w:rPr>
        <w:t>dwg</w:t>
      </w:r>
      <w:proofErr w:type="spellEnd"/>
      <w:r w:rsidRPr="00560B43">
        <w:rPr>
          <w:rFonts w:ascii="Arial" w:eastAsia="Times New Roman" w:hAnsi="Arial" w:cs="Arial"/>
          <w:sz w:val="20"/>
          <w:szCs w:val="20"/>
          <w:lang w:eastAsia="cs-CZ"/>
        </w:rPr>
        <w:t xml:space="preserve">, nebo </w:t>
      </w:r>
      <w:proofErr w:type="spellStart"/>
      <w:r w:rsidRPr="00560B43">
        <w:rPr>
          <w:rFonts w:ascii="Arial" w:eastAsia="Times New Roman" w:hAnsi="Arial" w:cs="Arial"/>
          <w:sz w:val="20"/>
          <w:szCs w:val="20"/>
          <w:lang w:eastAsia="cs-CZ"/>
        </w:rPr>
        <w:t>pdf</w:t>
      </w:r>
      <w:proofErr w:type="spellEnd"/>
      <w:r w:rsidRPr="00560B43">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560B43">
        <w:rPr>
          <w:rFonts w:ascii="Arial" w:eastAsia="Times New Roman" w:hAnsi="Arial" w:cs="Arial"/>
          <w:sz w:val="20"/>
          <w:szCs w:val="20"/>
          <w:lang w:eastAsia="cs-CZ"/>
        </w:rPr>
        <w:t>dwg</w:t>
      </w:r>
      <w:proofErr w:type="spellEnd"/>
      <w:r w:rsidRPr="00560B43">
        <w:rPr>
          <w:rFonts w:ascii="Arial" w:eastAsia="Times New Roman" w:hAnsi="Arial" w:cs="Arial"/>
          <w:sz w:val="20"/>
          <w:szCs w:val="20"/>
          <w:lang w:eastAsia="cs-CZ"/>
        </w:rPr>
        <w:t xml:space="preserve">, </w:t>
      </w:r>
      <w:proofErr w:type="spellStart"/>
      <w:r w:rsidRPr="00560B43">
        <w:rPr>
          <w:rFonts w:ascii="Arial" w:eastAsia="Times New Roman" w:hAnsi="Arial" w:cs="Arial"/>
          <w:sz w:val="20"/>
          <w:szCs w:val="20"/>
          <w:lang w:eastAsia="cs-CZ"/>
        </w:rPr>
        <w:t>resp</w:t>
      </w:r>
      <w:proofErr w:type="spellEnd"/>
      <w:r w:rsidRPr="00560B43">
        <w:rPr>
          <w:rFonts w:ascii="Arial" w:eastAsia="Times New Roman" w:hAnsi="Arial" w:cs="Arial"/>
          <w:sz w:val="20"/>
          <w:szCs w:val="20"/>
          <w:lang w:eastAsia="cs-CZ"/>
        </w:rPr>
        <w:t>..</w:t>
      </w:r>
      <w:proofErr w:type="spellStart"/>
      <w:r w:rsidRPr="00560B43">
        <w:rPr>
          <w:rFonts w:ascii="Arial" w:eastAsia="Times New Roman" w:hAnsi="Arial" w:cs="Arial"/>
          <w:sz w:val="20"/>
          <w:szCs w:val="20"/>
          <w:lang w:eastAsia="cs-CZ"/>
        </w:rPr>
        <w:t>dgn</w:t>
      </w:r>
      <w:proofErr w:type="spellEnd"/>
      <w:r w:rsidRPr="00560B43">
        <w:rPr>
          <w:rFonts w:ascii="Arial" w:eastAsia="Times New Roman" w:hAnsi="Arial" w:cs="Arial"/>
          <w:sz w:val="20"/>
          <w:szCs w:val="20"/>
          <w:lang w:eastAsia="cs-CZ"/>
        </w:rPr>
        <w:t xml:space="preserve">, případně odevzdat vytyčovací síť stavby a vytyčované body ve formátu doc, nebo </w:t>
      </w:r>
      <w:proofErr w:type="spellStart"/>
      <w:r w:rsidRPr="00560B43">
        <w:rPr>
          <w:rFonts w:ascii="Arial" w:eastAsia="Times New Roman" w:hAnsi="Arial" w:cs="Arial"/>
          <w:sz w:val="20"/>
          <w:szCs w:val="20"/>
          <w:lang w:eastAsia="cs-CZ"/>
        </w:rPr>
        <w:t>xls</w:t>
      </w:r>
      <w:proofErr w:type="spellEnd"/>
      <w:r w:rsidRPr="00560B43">
        <w:rPr>
          <w:rFonts w:ascii="Arial" w:eastAsia="Times New Roman" w:hAnsi="Arial" w:cs="Arial"/>
          <w:sz w:val="20"/>
          <w:szCs w:val="20"/>
          <w:lang w:eastAsia="cs-CZ"/>
        </w:rPr>
        <w:t>.</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Zhotovitel je oprávněn provést dílo i před sjednanou dobou dle </w:t>
      </w:r>
      <w:r w:rsidRPr="00560B43">
        <w:rPr>
          <w:rFonts w:ascii="Arial" w:eastAsia="Times New Roman" w:hAnsi="Arial" w:cs="Arial"/>
          <w:b/>
          <w:sz w:val="20"/>
          <w:szCs w:val="20"/>
          <w:lang w:eastAsia="cs-CZ"/>
        </w:rPr>
        <w:t>čl. 3</w:t>
      </w:r>
      <w:r w:rsidRPr="00560B43">
        <w:rPr>
          <w:rFonts w:ascii="Arial" w:eastAsia="Times New Roman" w:hAnsi="Arial" w:cs="Arial"/>
          <w:sz w:val="20"/>
          <w:szCs w:val="20"/>
          <w:lang w:eastAsia="cs-CZ"/>
        </w:rPr>
        <w:t>. této smlouvy.</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560B43">
        <w:rPr>
          <w:rFonts w:ascii="Arial" w:eastAsia="Times New Roman" w:hAnsi="Arial" w:cs="Arial"/>
          <w:sz w:val="20"/>
          <w:szCs w:val="20"/>
          <w:lang w:eastAsia="cs-CZ"/>
        </w:rPr>
        <w:t>Kontaktní osoby objednatele, zhotovitele a osoby pověřené provedením díla jsou uvedeny v</w:t>
      </w:r>
      <w:r w:rsidRPr="00560B43">
        <w:rPr>
          <w:rFonts w:ascii="Arial" w:eastAsia="Times New Roman" w:hAnsi="Arial" w:cs="Arial"/>
          <w:b/>
          <w:sz w:val="20"/>
          <w:szCs w:val="20"/>
          <w:lang w:eastAsia="cs-CZ"/>
        </w:rPr>
        <w:t> příloze B1</w:t>
      </w:r>
      <w:r w:rsidRPr="00560B43">
        <w:rPr>
          <w:rFonts w:ascii="Arial" w:eastAsia="Times New Roman" w:hAnsi="Arial" w:cs="Arial"/>
          <w:sz w:val="20"/>
          <w:szCs w:val="20"/>
          <w:lang w:eastAsia="cs-CZ"/>
        </w:rPr>
        <w:t xml:space="preserve"> této smlouvy</w:t>
      </w:r>
      <w:r w:rsidRPr="00560B43">
        <w:rPr>
          <w:rFonts w:ascii="Arial" w:eastAsia="Times New Roman" w:hAnsi="Arial" w:cs="Arial"/>
          <w:b/>
          <w:sz w:val="20"/>
          <w:szCs w:val="20"/>
          <w:lang w:eastAsia="cs-CZ"/>
        </w:rPr>
        <w:t>.</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Dílo je provedeno, je-li dokončeno a předáno objednateli v rozsahu dle </w:t>
      </w:r>
      <w:r w:rsidRPr="00560B43">
        <w:rPr>
          <w:rFonts w:ascii="Arial" w:eastAsia="Times New Roman" w:hAnsi="Arial" w:cs="Arial"/>
          <w:b/>
          <w:sz w:val="20"/>
          <w:szCs w:val="20"/>
          <w:lang w:eastAsia="ar-SA"/>
        </w:rPr>
        <w:t xml:space="preserve">přílohy A1 </w:t>
      </w:r>
      <w:r w:rsidRPr="00560B43">
        <w:rPr>
          <w:rFonts w:ascii="Arial" w:eastAsia="Times New Roman" w:hAnsi="Arial" w:cs="Arial"/>
          <w:sz w:val="20"/>
          <w:szCs w:val="20"/>
          <w:lang w:eastAsia="ar-SA"/>
        </w:rPr>
        <w:t>této smlouvy</w:t>
      </w:r>
      <w:r w:rsidRPr="00560B43">
        <w:rPr>
          <w:rFonts w:ascii="Arial" w:eastAsia="Times New Roman" w:hAnsi="Arial" w:cs="Arial"/>
          <w:sz w:val="20"/>
          <w:szCs w:val="20"/>
          <w:lang w:eastAsia="cs-CZ"/>
        </w:rPr>
        <w:t xml:space="preserve">.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Osoba pověřená převzetím díla za objednatele je uvedena v </w:t>
      </w:r>
      <w:r w:rsidRPr="00560B43">
        <w:rPr>
          <w:rFonts w:ascii="Arial" w:eastAsia="Times New Roman" w:hAnsi="Arial" w:cs="Arial"/>
          <w:b/>
          <w:sz w:val="20"/>
          <w:szCs w:val="20"/>
          <w:lang w:eastAsia="cs-CZ"/>
        </w:rPr>
        <w:t>příloze B1</w:t>
      </w:r>
      <w:r w:rsidRPr="00560B43">
        <w:rPr>
          <w:rFonts w:ascii="Arial" w:eastAsia="Times New Roman" w:hAnsi="Arial" w:cs="Arial"/>
          <w:sz w:val="20"/>
          <w:szCs w:val="20"/>
          <w:lang w:eastAsia="cs-CZ"/>
        </w:rPr>
        <w:t xml:space="preserve"> této smlouvy. </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Místem plnění je: </w:t>
      </w:r>
    </w:p>
    <w:p w:rsidR="0002636F" w:rsidRPr="00560B43"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pro předání dokumentace</w:t>
      </w:r>
    </w:p>
    <w:p w:rsidR="0002636F" w:rsidRPr="00560B43"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60B43">
        <w:rPr>
          <w:rFonts w:ascii="Arial" w:eastAsia="Times New Roman" w:hAnsi="Arial" w:cs="Arial"/>
          <w:b/>
          <w:sz w:val="20"/>
          <w:szCs w:val="20"/>
          <w:lang w:eastAsia="cs-CZ"/>
        </w:rPr>
        <w:t xml:space="preserve">Krajská správa a údržba silnic Vysočiny, příspěvková organizace </w:t>
      </w:r>
    </w:p>
    <w:p w:rsidR="0002636F" w:rsidRPr="00560B43"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Kosovská 1122/16, Jihlava, PSČ 586 01</w:t>
      </w:r>
    </w:p>
    <w:p w:rsidR="0002636F" w:rsidRPr="00560B43"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pro práce spojené s vypracováním PD a výkonem AD</w:t>
      </w:r>
    </w:p>
    <w:p w:rsidR="0002636F" w:rsidRPr="00560B43"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560B43">
        <w:rPr>
          <w:rFonts w:ascii="Arial" w:eastAsia="Times New Roman" w:hAnsi="Arial" w:cs="Arial"/>
          <w:b/>
          <w:sz w:val="20"/>
          <w:szCs w:val="20"/>
          <w:lang w:eastAsia="cs-CZ"/>
        </w:rPr>
        <w:t>místo stavby uvedené v příloze A1</w:t>
      </w:r>
      <w:r w:rsidRPr="00560B43">
        <w:rPr>
          <w:rFonts w:ascii="Arial" w:eastAsia="Times New Roman" w:hAnsi="Arial" w:cs="Arial"/>
          <w:sz w:val="20"/>
          <w:szCs w:val="20"/>
          <w:lang w:eastAsia="cs-CZ"/>
        </w:rPr>
        <w:t xml:space="preserve"> této smlouvy</w:t>
      </w:r>
    </w:p>
    <w:p w:rsidR="0002636F" w:rsidRPr="00560B43"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560B43">
        <w:rPr>
          <w:rFonts w:ascii="Arial" w:eastAsia="Times New Roman" w:hAnsi="Arial" w:cs="Arial"/>
          <w:sz w:val="20"/>
          <w:szCs w:val="20"/>
          <w:lang w:eastAsia="cs-CZ"/>
        </w:rPr>
        <w:t xml:space="preserve">Další ujednání provádění díla </w:t>
      </w:r>
      <w:r w:rsidRPr="00560B43">
        <w:rPr>
          <w:rFonts w:ascii="Arial" w:eastAsia="Times New Roman" w:hAnsi="Arial" w:cs="Arial"/>
          <w:b/>
          <w:sz w:val="20"/>
          <w:szCs w:val="20"/>
          <w:lang w:eastAsia="cs-CZ"/>
        </w:rPr>
        <w:t>při výkonu autorského dozoru:</w:t>
      </w:r>
    </w:p>
    <w:p w:rsidR="0002636F" w:rsidRPr="00560B43"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560B43">
        <w:rPr>
          <w:rFonts w:ascii="Arial" w:hAnsi="Arial" w:cs="Arial"/>
          <w:snapToGrid w:val="0"/>
          <w:sz w:val="20"/>
        </w:rPr>
        <w:t>Výkonem autorského dozoru (AD) se rozumí uskutečnění činností</w:t>
      </w:r>
      <w:r w:rsidRPr="00560B43">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560B4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60B43">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560B43">
        <w:rPr>
          <w:rFonts w:ascii="Arial" w:hAnsi="Arial" w:cs="Arial"/>
          <w:snapToGrid w:val="0"/>
          <w:sz w:val="20"/>
        </w:rPr>
        <w:lastRenderedPageBreak/>
        <w:t>zjistí.</w:t>
      </w:r>
    </w:p>
    <w:p w:rsidR="0002636F" w:rsidRPr="00560B4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60B43">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560B43"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560B43">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560B4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60B4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60B43">
        <w:rPr>
          <w:rFonts w:ascii="Arial" w:hAnsi="Arial" w:cs="Arial"/>
          <w:b/>
          <w:bCs/>
          <w:iCs/>
          <w:sz w:val="20"/>
          <w:szCs w:val="20"/>
          <w:lang w:eastAsia="ar-SA"/>
        </w:rPr>
        <w:t>Článek 6</w:t>
      </w:r>
    </w:p>
    <w:p w:rsidR="0002636F" w:rsidRPr="00560B4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Placení a fakturace</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Nárok na zaplacení ceny a právo vystavení faktury vzniká:</w:t>
      </w:r>
    </w:p>
    <w:p w:rsidR="0002636F" w:rsidRPr="00560B4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60B43">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560B4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60B43">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560B43"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560B43">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Faktura musí v souladu se</w:t>
      </w:r>
      <w:r w:rsidRPr="00560B43">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560B43">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560B43">
          <w:rPr>
            <w:rFonts w:ascii="Arial" w:hAnsi="Arial" w:cs="Arial"/>
            <w:sz w:val="20"/>
            <w:szCs w:val="20"/>
            <w:lang w:eastAsia="cs-CZ"/>
          </w:rPr>
          <w:t>ksusv@ksusv.cz</w:t>
        </w:r>
      </w:hyperlink>
      <w:r w:rsidRPr="00560B43">
        <w:rPr>
          <w:rFonts w:ascii="Arial" w:hAnsi="Arial" w:cs="Arial"/>
          <w:sz w:val="20"/>
          <w:szCs w:val="20"/>
          <w:lang w:eastAsia="cs-CZ"/>
        </w:rPr>
        <w:t>.</w:t>
      </w:r>
      <w:r w:rsidRPr="00560B43">
        <w:rPr>
          <w:rFonts w:ascii="Arial" w:hAnsi="Arial" w:cs="Arial"/>
          <w:snapToGrid w:val="0"/>
          <w:sz w:val="20"/>
          <w:szCs w:val="20"/>
          <w:lang w:eastAsia="cs-CZ"/>
        </w:rPr>
        <w:t xml:space="preserve"> </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 xml:space="preserve">Objednatel nebude zhotoviteli poskytovat zálohy. </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560B43">
        <w:rPr>
          <w:rFonts w:ascii="Arial" w:eastAsia="Times New Roman" w:hAnsi="Arial" w:cs="Arial"/>
          <w:b/>
          <w:snapToGrid w:val="0"/>
          <w:sz w:val="20"/>
          <w:szCs w:val="20"/>
          <w:lang w:eastAsia="cs-CZ"/>
        </w:rPr>
        <w:t>§ 98 zákona o DPH</w:t>
      </w:r>
      <w:r w:rsidRPr="00560B43">
        <w:rPr>
          <w:rFonts w:ascii="Arial" w:eastAsia="Times New Roman" w:hAnsi="Arial" w:cs="Arial"/>
          <w:snapToGrid w:val="0"/>
          <w:sz w:val="20"/>
          <w:szCs w:val="20"/>
          <w:lang w:eastAsia="cs-CZ"/>
        </w:rPr>
        <w:t xml:space="preserve">. </w:t>
      </w:r>
    </w:p>
    <w:p w:rsidR="0002636F" w:rsidRPr="00560B43"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560B43">
        <w:rPr>
          <w:rFonts w:ascii="Arial" w:eastAsia="Times New Roman" w:hAnsi="Arial" w:cs="Arial"/>
          <w:snapToGrid w:val="0"/>
          <w:sz w:val="20"/>
          <w:szCs w:val="20"/>
          <w:lang w:eastAsia="cs-CZ"/>
        </w:rPr>
        <w:t xml:space="preserve">Pokud se po dobu účinnosti této Smlouvy zhotovitel stane nespolehlivým plátcem ve smyslu </w:t>
      </w:r>
      <w:r w:rsidRPr="00560B43">
        <w:rPr>
          <w:rFonts w:ascii="Arial" w:eastAsia="Times New Roman" w:hAnsi="Arial" w:cs="Arial"/>
          <w:snapToGrid w:val="0"/>
          <w:sz w:val="20"/>
          <w:szCs w:val="20"/>
          <w:lang w:eastAsia="cs-CZ"/>
        </w:rPr>
        <w:lastRenderedPageBreak/>
        <w:t xml:space="preserve">ustanovení </w:t>
      </w:r>
      <w:r w:rsidRPr="00560B43">
        <w:rPr>
          <w:rFonts w:ascii="Arial" w:eastAsia="Times New Roman" w:hAnsi="Arial" w:cs="Arial"/>
          <w:b/>
          <w:snapToGrid w:val="0"/>
          <w:sz w:val="20"/>
          <w:szCs w:val="20"/>
          <w:lang w:eastAsia="cs-CZ"/>
        </w:rPr>
        <w:t>§ 106a zákona o DPH</w:t>
      </w:r>
      <w:r w:rsidRPr="00560B43">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560B4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560B43"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560B43">
        <w:rPr>
          <w:rFonts w:ascii="Arial" w:hAnsi="Arial" w:cs="Arial"/>
          <w:b/>
          <w:bCs/>
          <w:iCs/>
          <w:sz w:val="20"/>
          <w:szCs w:val="20"/>
          <w:lang w:eastAsia="ar-SA"/>
        </w:rPr>
        <w:t>Článek 7</w:t>
      </w:r>
    </w:p>
    <w:p w:rsidR="0002636F" w:rsidRPr="00560B43"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Smluvní pokuty</w:t>
      </w:r>
    </w:p>
    <w:p w:rsidR="0002636F" w:rsidRPr="00560B4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60B43">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560B43">
        <w:rPr>
          <w:rFonts w:ascii="Arial" w:eastAsia="Times New Roman" w:hAnsi="Arial" w:cs="Arial"/>
          <w:b/>
          <w:snapToGrid w:val="0"/>
          <w:sz w:val="20"/>
          <w:szCs w:val="20"/>
          <w:lang w:eastAsia="ar-SA"/>
        </w:rPr>
        <w:t>§ 2048 a násl. OZ</w:t>
      </w:r>
      <w:r w:rsidRPr="00560B43">
        <w:rPr>
          <w:rFonts w:ascii="Arial" w:eastAsia="Times New Roman" w:hAnsi="Arial" w:cs="Arial"/>
          <w:snapToGrid w:val="0"/>
          <w:sz w:val="20"/>
          <w:szCs w:val="20"/>
          <w:lang w:eastAsia="ar-SA"/>
        </w:rPr>
        <w:t xml:space="preserve"> tyto níže uvedené smluvní pokuty, jejichž sjednáním není dle </w:t>
      </w:r>
      <w:r w:rsidRPr="00560B43">
        <w:rPr>
          <w:rFonts w:ascii="Arial" w:eastAsia="Times New Roman" w:hAnsi="Arial" w:cs="Arial"/>
          <w:b/>
          <w:snapToGrid w:val="0"/>
          <w:sz w:val="20"/>
          <w:szCs w:val="20"/>
          <w:lang w:eastAsia="ar-SA"/>
        </w:rPr>
        <w:t>§ 2050 OZ</w:t>
      </w:r>
      <w:r w:rsidRPr="00560B43">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560B4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60B43">
        <w:rPr>
          <w:rFonts w:ascii="Arial" w:eastAsia="Times New Roman" w:hAnsi="Arial" w:cs="Arial"/>
          <w:sz w:val="20"/>
          <w:szCs w:val="20"/>
          <w:lang w:eastAsia="ar-SA"/>
        </w:rPr>
        <w:t>Zhotovitel je povinen zaplatit objednateli smluvní pokutu za prodlení s termínem odevzdání konceptu DUSP, d</w:t>
      </w:r>
      <w:r w:rsidRPr="00560B43">
        <w:rPr>
          <w:rFonts w:ascii="Arial" w:hAnsi="Arial" w:cs="Arial"/>
          <w:bCs/>
          <w:sz w:val="20"/>
          <w:szCs w:val="20"/>
        </w:rPr>
        <w:t>okumentace DUSP</w:t>
      </w:r>
      <w:r w:rsidRPr="00560B43">
        <w:rPr>
          <w:rFonts w:ascii="Arial" w:hAnsi="Arial" w:cs="Arial"/>
          <w:sz w:val="20"/>
          <w:szCs w:val="20"/>
          <w:lang w:eastAsia="cs-CZ"/>
        </w:rPr>
        <w:t>, včetně všech požadovaných příloh, dokladů a vyjádření, odsouhlasené objednatelem bez výhrad ve formě a v počtu sjednaném v této smlouvě</w:t>
      </w:r>
      <w:r w:rsidRPr="00560B43">
        <w:rPr>
          <w:rFonts w:ascii="Arial" w:hAnsi="Arial" w:cs="Arial"/>
          <w:bCs/>
          <w:sz w:val="20"/>
          <w:szCs w:val="20"/>
        </w:rPr>
        <w:t xml:space="preserve"> </w:t>
      </w:r>
      <w:r w:rsidRPr="00560B43">
        <w:rPr>
          <w:rFonts w:ascii="Arial" w:eastAsia="Times New Roman" w:hAnsi="Arial" w:cs="Arial"/>
          <w:b/>
          <w:sz w:val="20"/>
          <w:szCs w:val="20"/>
          <w:lang w:eastAsia="ar-SA"/>
        </w:rPr>
        <w:t xml:space="preserve">v případě prodlení </w:t>
      </w:r>
      <w:r w:rsidRPr="00560B43">
        <w:rPr>
          <w:rFonts w:ascii="Arial" w:eastAsia="Times New Roman" w:hAnsi="Arial" w:cs="Arial"/>
          <w:sz w:val="20"/>
          <w:szCs w:val="20"/>
          <w:lang w:eastAsia="ar-SA"/>
        </w:rPr>
        <w:t xml:space="preserve">ve výši </w:t>
      </w:r>
      <w:r w:rsidRPr="00560B43">
        <w:rPr>
          <w:rFonts w:ascii="Arial" w:eastAsia="Times New Roman" w:hAnsi="Arial" w:cs="Arial"/>
          <w:b/>
          <w:sz w:val="20"/>
          <w:szCs w:val="20"/>
          <w:lang w:eastAsia="ar-SA"/>
        </w:rPr>
        <w:t>0,2</w:t>
      </w:r>
      <w:r w:rsidRPr="00560B43">
        <w:rPr>
          <w:rFonts w:ascii="Arial" w:eastAsia="Times New Roman" w:hAnsi="Arial" w:cs="Arial"/>
          <w:b/>
          <w:snapToGrid w:val="0"/>
          <w:sz w:val="20"/>
          <w:szCs w:val="20"/>
          <w:lang w:eastAsia="ar-SA"/>
        </w:rPr>
        <w:t xml:space="preserve"> %</w:t>
      </w:r>
      <w:r w:rsidRPr="00560B43">
        <w:rPr>
          <w:rFonts w:ascii="Arial" w:eastAsia="Times New Roman" w:hAnsi="Arial" w:cs="Arial"/>
          <w:snapToGrid w:val="0"/>
          <w:sz w:val="20"/>
          <w:szCs w:val="20"/>
          <w:lang w:eastAsia="ar-SA"/>
        </w:rPr>
        <w:t xml:space="preserve"> z ceny DUSP včetně DPH uvedené v </w:t>
      </w:r>
      <w:r w:rsidRPr="00560B43">
        <w:rPr>
          <w:rFonts w:ascii="Arial" w:eastAsia="Times New Roman" w:hAnsi="Arial" w:cs="Arial"/>
          <w:b/>
          <w:snapToGrid w:val="0"/>
          <w:sz w:val="20"/>
          <w:szCs w:val="20"/>
          <w:lang w:eastAsia="ar-SA"/>
        </w:rPr>
        <w:t>příloze C1</w:t>
      </w:r>
      <w:r w:rsidRPr="00560B43">
        <w:rPr>
          <w:rFonts w:ascii="Arial" w:eastAsia="Times New Roman" w:hAnsi="Arial" w:cs="Arial"/>
          <w:snapToGrid w:val="0"/>
          <w:sz w:val="20"/>
          <w:szCs w:val="20"/>
          <w:lang w:eastAsia="ar-SA"/>
        </w:rPr>
        <w:t xml:space="preserve"> této smlouvy, a to za každý započatý den prodlení.</w:t>
      </w:r>
    </w:p>
    <w:p w:rsidR="0002636F" w:rsidRPr="00560B4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60B43">
        <w:rPr>
          <w:rFonts w:ascii="Arial" w:eastAsia="Times New Roman" w:hAnsi="Arial" w:cs="Arial"/>
          <w:sz w:val="20"/>
          <w:szCs w:val="20"/>
          <w:lang w:eastAsia="ar-SA"/>
        </w:rPr>
        <w:t>Zhotovitel je povinen zaplatit objednateli smluvní pokutu za prodlení s termínem odevzdání konceptu PDPS, d</w:t>
      </w:r>
      <w:r w:rsidRPr="00560B43">
        <w:rPr>
          <w:rFonts w:ascii="Arial" w:hAnsi="Arial" w:cs="Arial"/>
          <w:bCs/>
          <w:sz w:val="20"/>
          <w:szCs w:val="20"/>
        </w:rPr>
        <w:t xml:space="preserve">okumentace </w:t>
      </w:r>
      <w:r w:rsidRPr="00560B43">
        <w:rPr>
          <w:rFonts w:ascii="Arial" w:hAnsi="Arial" w:cs="Arial"/>
          <w:sz w:val="20"/>
          <w:szCs w:val="20"/>
          <w:lang w:eastAsia="cs-CZ"/>
        </w:rPr>
        <w:t>PDPS odsouhlasené objednatelem bez výhrad ve formě a v počtu sjednaném v této smlouvě</w:t>
      </w:r>
      <w:r w:rsidRPr="00560B43">
        <w:rPr>
          <w:rFonts w:ascii="Arial" w:hAnsi="Arial" w:cs="Arial"/>
          <w:bCs/>
          <w:sz w:val="20"/>
          <w:szCs w:val="20"/>
        </w:rPr>
        <w:t xml:space="preserve"> </w:t>
      </w:r>
      <w:r w:rsidRPr="00560B43">
        <w:rPr>
          <w:rFonts w:ascii="Arial" w:eastAsia="Times New Roman" w:hAnsi="Arial" w:cs="Arial"/>
          <w:b/>
          <w:sz w:val="20"/>
          <w:szCs w:val="20"/>
          <w:lang w:eastAsia="ar-SA"/>
        </w:rPr>
        <w:t xml:space="preserve">v případě prodlení </w:t>
      </w:r>
      <w:r w:rsidRPr="00560B43">
        <w:rPr>
          <w:rFonts w:ascii="Arial" w:eastAsia="Times New Roman" w:hAnsi="Arial" w:cs="Arial"/>
          <w:sz w:val="20"/>
          <w:szCs w:val="20"/>
          <w:lang w:eastAsia="ar-SA"/>
        </w:rPr>
        <w:t xml:space="preserve">ve výši </w:t>
      </w:r>
      <w:r w:rsidRPr="00560B43">
        <w:rPr>
          <w:rFonts w:ascii="Arial" w:eastAsia="Times New Roman" w:hAnsi="Arial" w:cs="Arial"/>
          <w:b/>
          <w:sz w:val="20"/>
          <w:szCs w:val="20"/>
          <w:lang w:eastAsia="ar-SA"/>
        </w:rPr>
        <w:t>0,2</w:t>
      </w:r>
      <w:r w:rsidRPr="00560B43">
        <w:rPr>
          <w:rFonts w:ascii="Arial" w:eastAsia="Times New Roman" w:hAnsi="Arial" w:cs="Arial"/>
          <w:b/>
          <w:snapToGrid w:val="0"/>
          <w:sz w:val="20"/>
          <w:szCs w:val="20"/>
          <w:lang w:eastAsia="ar-SA"/>
        </w:rPr>
        <w:t xml:space="preserve"> %</w:t>
      </w:r>
      <w:r w:rsidRPr="00560B43">
        <w:rPr>
          <w:rFonts w:ascii="Arial" w:eastAsia="Times New Roman" w:hAnsi="Arial" w:cs="Arial"/>
          <w:snapToGrid w:val="0"/>
          <w:sz w:val="20"/>
          <w:szCs w:val="20"/>
          <w:lang w:eastAsia="ar-SA"/>
        </w:rPr>
        <w:t xml:space="preserve"> z ceny PDPS včetně DPH uvedené v </w:t>
      </w:r>
      <w:r w:rsidRPr="00560B43">
        <w:rPr>
          <w:rFonts w:ascii="Arial" w:eastAsia="Times New Roman" w:hAnsi="Arial" w:cs="Arial"/>
          <w:b/>
          <w:snapToGrid w:val="0"/>
          <w:sz w:val="20"/>
          <w:szCs w:val="20"/>
          <w:lang w:eastAsia="ar-SA"/>
        </w:rPr>
        <w:t>příloze C1</w:t>
      </w:r>
      <w:r w:rsidRPr="00560B43">
        <w:rPr>
          <w:rFonts w:ascii="Arial" w:eastAsia="Times New Roman" w:hAnsi="Arial" w:cs="Arial"/>
          <w:snapToGrid w:val="0"/>
          <w:sz w:val="20"/>
          <w:szCs w:val="20"/>
          <w:lang w:eastAsia="ar-SA"/>
        </w:rPr>
        <w:t xml:space="preserve"> této smlouvy, a to za každý započatý den prodlení.</w:t>
      </w:r>
    </w:p>
    <w:p w:rsidR="0002636F" w:rsidRPr="00560B43"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560B43">
        <w:rPr>
          <w:rFonts w:ascii="Arial" w:eastAsia="Times New Roman" w:hAnsi="Arial" w:cs="Arial"/>
          <w:sz w:val="20"/>
          <w:szCs w:val="20"/>
          <w:lang w:eastAsia="ar-SA"/>
        </w:rPr>
        <w:t xml:space="preserve">Zhotovitel je povinen zaplatit objednateli smluvní pokutu za prodlení s termínem odstranění vad ve výši </w:t>
      </w:r>
      <w:r w:rsidRPr="00560B43">
        <w:rPr>
          <w:rFonts w:ascii="Arial" w:eastAsia="Times New Roman" w:hAnsi="Arial" w:cs="Arial"/>
          <w:b/>
          <w:sz w:val="20"/>
          <w:szCs w:val="20"/>
          <w:lang w:eastAsia="ar-SA"/>
        </w:rPr>
        <w:t>0,2 %</w:t>
      </w:r>
      <w:r w:rsidRPr="00560B43">
        <w:rPr>
          <w:rFonts w:ascii="Arial" w:eastAsia="Times New Roman" w:hAnsi="Arial" w:cs="Arial"/>
          <w:sz w:val="20"/>
          <w:szCs w:val="20"/>
          <w:lang w:eastAsia="ar-SA"/>
        </w:rPr>
        <w:t xml:space="preserve"> </w:t>
      </w:r>
      <w:r w:rsidRPr="00560B43">
        <w:rPr>
          <w:rFonts w:ascii="Arial" w:eastAsia="Times New Roman" w:hAnsi="Arial" w:cs="Arial"/>
          <w:snapToGrid w:val="0"/>
          <w:sz w:val="20"/>
          <w:szCs w:val="20"/>
          <w:lang w:eastAsia="ar-SA"/>
        </w:rPr>
        <w:t>z ceny PD včetně DPH uvedené v </w:t>
      </w:r>
      <w:r w:rsidRPr="00560B43">
        <w:rPr>
          <w:rFonts w:ascii="Arial" w:eastAsia="Times New Roman" w:hAnsi="Arial" w:cs="Arial"/>
          <w:b/>
          <w:snapToGrid w:val="0"/>
          <w:sz w:val="20"/>
          <w:szCs w:val="20"/>
          <w:lang w:eastAsia="ar-SA"/>
        </w:rPr>
        <w:t>článku 4</w:t>
      </w:r>
      <w:r w:rsidRPr="00560B43">
        <w:rPr>
          <w:rFonts w:ascii="Arial" w:eastAsia="Times New Roman" w:hAnsi="Arial" w:cs="Arial"/>
          <w:snapToGrid w:val="0"/>
          <w:sz w:val="20"/>
          <w:szCs w:val="20"/>
          <w:lang w:eastAsia="ar-SA"/>
        </w:rPr>
        <w:t xml:space="preserve"> této smlouvy, a to za každý započatý den prodlení.</w:t>
      </w:r>
    </w:p>
    <w:p w:rsidR="0002636F" w:rsidRPr="00560B4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560B43">
        <w:rPr>
          <w:rFonts w:ascii="Arial" w:eastAsia="Times New Roman" w:hAnsi="Arial" w:cs="Arial"/>
          <w:b/>
          <w:sz w:val="20"/>
          <w:szCs w:val="20"/>
          <w:lang w:eastAsia="ar-SA"/>
        </w:rPr>
        <w:t>1 %</w:t>
      </w:r>
      <w:r w:rsidRPr="00560B43">
        <w:rPr>
          <w:rFonts w:ascii="Arial" w:eastAsia="Times New Roman" w:hAnsi="Arial" w:cs="Arial"/>
          <w:sz w:val="20"/>
          <w:szCs w:val="20"/>
          <w:lang w:eastAsia="ar-SA"/>
        </w:rPr>
        <w:t xml:space="preserve"> z ceny </w:t>
      </w:r>
      <w:r w:rsidRPr="00560B43">
        <w:rPr>
          <w:rFonts w:ascii="Arial" w:eastAsia="Times New Roman" w:hAnsi="Arial" w:cs="Arial"/>
          <w:snapToGrid w:val="0"/>
          <w:sz w:val="20"/>
          <w:szCs w:val="20"/>
          <w:lang w:eastAsia="ar-SA"/>
        </w:rPr>
        <w:t>PD včetně DPH uvedené v </w:t>
      </w:r>
      <w:r w:rsidRPr="00560B43">
        <w:rPr>
          <w:rFonts w:ascii="Arial" w:eastAsia="Times New Roman" w:hAnsi="Arial" w:cs="Arial"/>
          <w:b/>
          <w:snapToGrid w:val="0"/>
          <w:sz w:val="20"/>
          <w:szCs w:val="20"/>
          <w:lang w:eastAsia="ar-SA"/>
        </w:rPr>
        <w:t>článku 4</w:t>
      </w:r>
      <w:r w:rsidRPr="00560B43">
        <w:rPr>
          <w:rFonts w:ascii="Arial" w:eastAsia="Times New Roman" w:hAnsi="Arial" w:cs="Arial"/>
          <w:snapToGrid w:val="0"/>
          <w:sz w:val="20"/>
          <w:szCs w:val="20"/>
          <w:lang w:eastAsia="ar-SA"/>
        </w:rPr>
        <w:t xml:space="preserve"> této smlouvy, a to</w:t>
      </w:r>
      <w:r w:rsidRPr="00560B43">
        <w:rPr>
          <w:rFonts w:ascii="Arial" w:eastAsia="Times New Roman" w:hAnsi="Arial" w:cs="Arial"/>
          <w:sz w:val="20"/>
          <w:szCs w:val="20"/>
          <w:lang w:eastAsia="ar-SA"/>
        </w:rPr>
        <w:t xml:space="preserve"> za každý jednotlivý případ, nejvýše však do výše </w:t>
      </w:r>
      <w:r w:rsidRPr="00560B43">
        <w:rPr>
          <w:rFonts w:ascii="Arial" w:eastAsia="Times New Roman" w:hAnsi="Arial" w:cs="Arial"/>
          <w:b/>
          <w:sz w:val="20"/>
          <w:szCs w:val="20"/>
          <w:lang w:eastAsia="ar-SA"/>
        </w:rPr>
        <w:t>20 %</w:t>
      </w:r>
      <w:r w:rsidRPr="00560B43">
        <w:rPr>
          <w:rFonts w:ascii="Arial" w:eastAsia="Times New Roman" w:hAnsi="Arial" w:cs="Arial"/>
          <w:sz w:val="20"/>
          <w:szCs w:val="20"/>
          <w:lang w:eastAsia="ar-SA"/>
        </w:rPr>
        <w:t xml:space="preserve"> ceny PD</w:t>
      </w:r>
      <w:r w:rsidRPr="00560B43">
        <w:rPr>
          <w:rFonts w:ascii="Arial" w:eastAsia="Times New Roman" w:hAnsi="Arial" w:cs="Arial"/>
          <w:snapToGrid w:val="0"/>
          <w:sz w:val="20"/>
          <w:szCs w:val="20"/>
          <w:lang w:eastAsia="ar-SA"/>
        </w:rPr>
        <w:t xml:space="preserve"> včetně DPH uvedené v </w:t>
      </w:r>
      <w:r w:rsidRPr="00560B43">
        <w:rPr>
          <w:rFonts w:ascii="Arial" w:eastAsia="Times New Roman" w:hAnsi="Arial" w:cs="Arial"/>
          <w:b/>
          <w:snapToGrid w:val="0"/>
          <w:sz w:val="20"/>
          <w:szCs w:val="20"/>
          <w:lang w:eastAsia="ar-SA"/>
        </w:rPr>
        <w:t>článku 4</w:t>
      </w:r>
      <w:r w:rsidRPr="00560B43">
        <w:rPr>
          <w:rFonts w:ascii="Arial" w:eastAsia="Times New Roman" w:hAnsi="Arial" w:cs="Arial"/>
          <w:snapToGrid w:val="0"/>
          <w:sz w:val="20"/>
          <w:szCs w:val="20"/>
          <w:lang w:eastAsia="ar-SA"/>
        </w:rPr>
        <w:t xml:space="preserve"> této smlouvy</w:t>
      </w:r>
      <w:r w:rsidRPr="00560B43">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560B43" w:rsidRDefault="0002636F" w:rsidP="0002636F">
      <w:pPr>
        <w:widowControl w:val="0"/>
        <w:numPr>
          <w:ilvl w:val="0"/>
          <w:numId w:val="26"/>
        </w:numPr>
        <w:spacing w:after="120" w:line="240" w:lineRule="auto"/>
        <w:ind w:left="539" w:hanging="539"/>
        <w:jc w:val="both"/>
        <w:rPr>
          <w:rFonts w:ascii="Arial" w:hAnsi="Arial" w:cs="Arial"/>
          <w:sz w:val="20"/>
          <w:szCs w:val="20"/>
        </w:rPr>
      </w:pPr>
      <w:r w:rsidRPr="00560B43">
        <w:rPr>
          <w:rFonts w:ascii="Arial" w:hAnsi="Arial" w:cs="Arial"/>
          <w:sz w:val="20"/>
          <w:szCs w:val="20"/>
        </w:rPr>
        <w:t xml:space="preserve">V případě zjištění neplnění některé z činností souvisejících s výkonem autorského dozoru, blíže specifikovaných </w:t>
      </w:r>
      <w:r w:rsidRPr="00560B43">
        <w:rPr>
          <w:rFonts w:ascii="Arial" w:hAnsi="Arial" w:cs="Arial"/>
          <w:b/>
          <w:sz w:val="20"/>
          <w:szCs w:val="20"/>
        </w:rPr>
        <w:t>příloze A1 této smlouvy</w:t>
      </w:r>
      <w:r w:rsidRPr="00560B43">
        <w:rPr>
          <w:rFonts w:ascii="Arial" w:hAnsi="Arial" w:cs="Arial"/>
          <w:sz w:val="20"/>
          <w:szCs w:val="20"/>
        </w:rPr>
        <w:t xml:space="preserve">, je zhotovitel povinen uhradit objednateli smluvní pokutu ve výši </w:t>
      </w:r>
      <w:r w:rsidRPr="00560B43">
        <w:rPr>
          <w:rFonts w:ascii="Arial" w:hAnsi="Arial" w:cs="Arial"/>
          <w:b/>
          <w:sz w:val="20"/>
          <w:szCs w:val="20"/>
        </w:rPr>
        <w:t>3.000,-- Kč</w:t>
      </w:r>
      <w:r w:rsidRPr="00560B43">
        <w:rPr>
          <w:rFonts w:ascii="Arial" w:hAnsi="Arial" w:cs="Arial"/>
          <w:sz w:val="20"/>
          <w:szCs w:val="20"/>
        </w:rPr>
        <w:t xml:space="preserve"> vč. DPH za každé zjištění. Tuto pokutu je možné ukládat opakovaně, dokud nedojde ke zjednání nápravy. </w:t>
      </w:r>
    </w:p>
    <w:p w:rsidR="0002636F" w:rsidRPr="00560B43" w:rsidRDefault="0002636F" w:rsidP="0002636F">
      <w:pPr>
        <w:widowControl w:val="0"/>
        <w:numPr>
          <w:ilvl w:val="0"/>
          <w:numId w:val="26"/>
        </w:numPr>
        <w:spacing w:after="120" w:line="240" w:lineRule="auto"/>
        <w:ind w:left="539" w:hanging="539"/>
        <w:jc w:val="both"/>
        <w:rPr>
          <w:rFonts w:ascii="Arial" w:hAnsi="Arial" w:cs="Arial"/>
          <w:sz w:val="20"/>
          <w:szCs w:val="20"/>
        </w:rPr>
      </w:pPr>
      <w:r w:rsidRPr="00560B43">
        <w:rPr>
          <w:rFonts w:ascii="Arial" w:hAnsi="Arial" w:cs="Arial"/>
          <w:sz w:val="20"/>
          <w:szCs w:val="20"/>
        </w:rPr>
        <w:t xml:space="preserve">V případě zjištění nepravdivých nebo zkreslených údajů v žádosti zhotovitele o stavění lhůty dle </w:t>
      </w:r>
      <w:r w:rsidRPr="00560B43">
        <w:rPr>
          <w:rFonts w:ascii="Arial" w:hAnsi="Arial" w:cs="Arial"/>
          <w:b/>
          <w:sz w:val="20"/>
          <w:szCs w:val="20"/>
        </w:rPr>
        <w:t>odst. 3.3.</w:t>
      </w:r>
      <w:r w:rsidRPr="00560B43">
        <w:rPr>
          <w:rFonts w:ascii="Arial" w:hAnsi="Arial" w:cs="Arial"/>
          <w:sz w:val="20"/>
          <w:szCs w:val="20"/>
        </w:rPr>
        <w:t xml:space="preserve"> je zhotovitel povinen uhradit objednateli smluvní pokutu ve výši </w:t>
      </w:r>
      <w:r w:rsidRPr="00560B43">
        <w:rPr>
          <w:rFonts w:ascii="Arial" w:hAnsi="Arial" w:cs="Arial"/>
          <w:b/>
          <w:sz w:val="20"/>
          <w:szCs w:val="20"/>
        </w:rPr>
        <w:t>10.000,-- Kč</w:t>
      </w:r>
      <w:r w:rsidRPr="00560B43">
        <w:rPr>
          <w:rFonts w:ascii="Arial" w:hAnsi="Arial" w:cs="Arial"/>
          <w:sz w:val="20"/>
          <w:szCs w:val="20"/>
        </w:rPr>
        <w:t xml:space="preserve"> vč. DPH za každé zjištění. Tuto pokutu je možné ukládat opakovaně. </w:t>
      </w:r>
    </w:p>
    <w:p w:rsidR="0002636F" w:rsidRPr="00560B4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560B43"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60B43">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560B43"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560B43"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560B43"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560B43">
        <w:rPr>
          <w:rFonts w:ascii="Arial" w:hAnsi="Arial" w:cs="Arial"/>
          <w:b/>
          <w:bCs/>
          <w:iCs/>
          <w:sz w:val="20"/>
          <w:szCs w:val="20"/>
          <w:lang w:eastAsia="ar-SA"/>
        </w:rPr>
        <w:t>Článek 8</w:t>
      </w:r>
    </w:p>
    <w:p w:rsidR="0002636F" w:rsidRPr="00560B43"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560B43">
        <w:rPr>
          <w:rFonts w:ascii="Arial" w:hAnsi="Arial" w:cs="Arial"/>
          <w:b/>
          <w:bCs/>
          <w:iCs/>
          <w:sz w:val="20"/>
          <w:szCs w:val="20"/>
          <w:lang w:eastAsia="ar-SA"/>
        </w:rPr>
        <w:t>Další ujednání</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Přerušení postupu prací z pokynu objednatele, případně vinou objednatele, bude mít za </w:t>
      </w:r>
      <w:r w:rsidRPr="00560B43">
        <w:rPr>
          <w:rFonts w:ascii="Arial" w:eastAsia="Times New Roman" w:hAnsi="Arial" w:cs="Arial"/>
          <w:sz w:val="20"/>
          <w:szCs w:val="20"/>
          <w:lang w:eastAsia="cs-CZ"/>
        </w:rPr>
        <w:lastRenderedPageBreak/>
        <w:t>následek posun termínu plnění o dobu přerušení.</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Zhotovitel se zavazuje spolupůsobit jako osoba povinná ve smyslu </w:t>
      </w:r>
      <w:r w:rsidRPr="00560B43">
        <w:rPr>
          <w:rFonts w:ascii="Arial" w:eastAsia="Times New Roman" w:hAnsi="Arial" w:cs="Arial"/>
          <w:b/>
          <w:sz w:val="20"/>
          <w:szCs w:val="20"/>
          <w:lang w:eastAsia="cs-CZ"/>
        </w:rPr>
        <w:t xml:space="preserve">§ 2 písm. e) zákona č. 320/2001 Sb., o finanční kontrole ve veřejné správě </w:t>
      </w:r>
      <w:r w:rsidRPr="00560B43">
        <w:rPr>
          <w:rFonts w:ascii="Arial" w:hAnsi="Arial" w:cs="Arial"/>
          <w:b/>
          <w:sz w:val="20"/>
          <w:szCs w:val="20"/>
        </w:rPr>
        <w:t xml:space="preserve">a o změně některých zákonů (zákon o finanční kontrole) </w:t>
      </w:r>
      <w:r w:rsidRPr="00560B43">
        <w:rPr>
          <w:rFonts w:ascii="Arial" w:eastAsia="Times New Roman" w:hAnsi="Arial" w:cs="Arial"/>
          <w:b/>
          <w:sz w:val="20"/>
          <w:szCs w:val="20"/>
          <w:lang w:eastAsia="cs-CZ"/>
        </w:rPr>
        <w:t>v platném znění</w:t>
      </w:r>
      <w:r w:rsidRPr="00560B43">
        <w:rPr>
          <w:rFonts w:ascii="Arial" w:eastAsia="Times New Roman" w:hAnsi="Arial" w:cs="Arial"/>
          <w:sz w:val="20"/>
          <w:szCs w:val="20"/>
          <w:lang w:eastAsia="cs-CZ"/>
        </w:rPr>
        <w:t>.</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560B43"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V případě, že součástí díla bude nehmotný statek, jenž je předmětem úpravy </w:t>
      </w:r>
      <w:r w:rsidRPr="00560B43">
        <w:rPr>
          <w:rFonts w:ascii="Arial" w:eastAsia="Times New Roman" w:hAnsi="Arial" w:cs="Arial"/>
          <w:b/>
          <w:sz w:val="20"/>
          <w:szCs w:val="20"/>
          <w:lang w:eastAsia="cs-CZ"/>
        </w:rPr>
        <w:t>OZ</w:t>
      </w:r>
      <w:r w:rsidRPr="00560B43">
        <w:rPr>
          <w:rFonts w:ascii="Arial" w:eastAsia="Times New Roman" w:hAnsi="Arial" w:cs="Arial"/>
          <w:sz w:val="20"/>
          <w:szCs w:val="20"/>
          <w:lang w:eastAsia="cs-CZ"/>
        </w:rPr>
        <w:t xml:space="preserve"> a </w:t>
      </w:r>
      <w:r w:rsidRPr="00560B43">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560B43">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560B43">
        <w:rPr>
          <w:rFonts w:ascii="Arial" w:eastAsia="Times New Roman" w:hAnsi="Arial" w:cs="Arial"/>
          <w:b/>
          <w:sz w:val="20"/>
          <w:szCs w:val="20"/>
          <w:lang w:eastAsia="cs-CZ"/>
        </w:rPr>
        <w:t>článku 4</w:t>
      </w:r>
      <w:r w:rsidRPr="00560B43">
        <w:rPr>
          <w:rFonts w:ascii="Arial" w:eastAsia="Times New Roman" w:hAnsi="Arial" w:cs="Arial"/>
          <w:sz w:val="20"/>
          <w:szCs w:val="20"/>
          <w:lang w:eastAsia="cs-CZ"/>
        </w:rPr>
        <w:t xml:space="preserve"> této smlouvy a zhotovitel není oprávněn požadovat jakoukoli další platbu za užívání díla.</w:t>
      </w:r>
    </w:p>
    <w:p w:rsidR="0002636F" w:rsidRPr="00560B43"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560B43"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60B43">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560B43"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560B43">
        <w:rPr>
          <w:rFonts w:ascii="Arial" w:eastAsia="Times New Roman" w:hAnsi="Arial" w:cs="Arial"/>
          <w:b/>
          <w:sz w:val="20"/>
          <w:szCs w:val="20"/>
          <w:lang w:eastAsia="ar-SA"/>
        </w:rPr>
        <w:t>Zhotovitel je povinen mít</w:t>
      </w:r>
      <w:r w:rsidRPr="00560B43">
        <w:rPr>
          <w:rFonts w:ascii="Arial" w:eastAsia="Times New Roman" w:hAnsi="Arial" w:cs="Arial"/>
          <w:sz w:val="20"/>
          <w:szCs w:val="20"/>
          <w:lang w:eastAsia="ar-SA"/>
        </w:rPr>
        <w:t xml:space="preserve"> po celou dobu trvání této smlouvy </w:t>
      </w:r>
      <w:r w:rsidRPr="00560B43">
        <w:rPr>
          <w:rFonts w:ascii="Arial" w:eastAsia="Times New Roman" w:hAnsi="Arial" w:cs="Arial"/>
          <w:b/>
          <w:sz w:val="20"/>
          <w:szCs w:val="20"/>
          <w:lang w:eastAsia="ar-SA"/>
        </w:rPr>
        <w:t>sjednáno platné pojištění odpovědnosti za škodu způsobenou třetí osobě</w:t>
      </w:r>
      <w:r w:rsidRPr="00560B43">
        <w:rPr>
          <w:rFonts w:ascii="Arial" w:eastAsia="Times New Roman" w:hAnsi="Arial" w:cs="Arial"/>
          <w:sz w:val="20"/>
          <w:szCs w:val="20"/>
          <w:lang w:eastAsia="ar-SA"/>
        </w:rPr>
        <w:t xml:space="preserve"> s limitem pojistného plnění</w:t>
      </w:r>
      <w:r w:rsidRPr="00560B43">
        <w:rPr>
          <w:rFonts w:ascii="Arial" w:eastAsia="Times New Roman" w:hAnsi="Arial" w:cs="Arial"/>
          <w:b/>
          <w:sz w:val="20"/>
          <w:szCs w:val="20"/>
          <w:lang w:eastAsia="ar-SA"/>
        </w:rPr>
        <w:t xml:space="preserve"> </w:t>
      </w:r>
      <w:r w:rsidRPr="00560B43">
        <w:rPr>
          <w:rFonts w:ascii="Arial" w:hAnsi="Arial" w:cs="Arial"/>
          <w:sz w:val="20"/>
          <w:szCs w:val="20"/>
        </w:rPr>
        <w:t>minimálně v </w:t>
      </w:r>
      <w:r w:rsidRPr="00560B43">
        <w:rPr>
          <w:rFonts w:ascii="Arial" w:hAnsi="Arial" w:cs="Arial"/>
          <w:b/>
          <w:sz w:val="20"/>
          <w:szCs w:val="20"/>
        </w:rPr>
        <w:t>součtu</w:t>
      </w:r>
      <w:r w:rsidRPr="00560B43">
        <w:rPr>
          <w:rFonts w:ascii="Arial" w:hAnsi="Arial" w:cs="Arial"/>
          <w:sz w:val="20"/>
          <w:szCs w:val="20"/>
        </w:rPr>
        <w:t xml:space="preserve"> nabídkových cen za zpracování kompletní projektové dokumentace a za výkon autorského dozoru v Kč vč. DPH, uvedených v příloze C1 této smlouvy</w:t>
      </w:r>
      <w:r w:rsidRPr="00560B43">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560B4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560B43"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60B43">
        <w:rPr>
          <w:rFonts w:ascii="Arial" w:hAnsi="Arial" w:cs="Arial"/>
          <w:b/>
          <w:bCs/>
          <w:iCs/>
          <w:sz w:val="20"/>
          <w:szCs w:val="20"/>
          <w:lang w:eastAsia="ar-SA"/>
        </w:rPr>
        <w:t>Článek 9</w:t>
      </w:r>
    </w:p>
    <w:p w:rsidR="0002636F" w:rsidRPr="00560B43"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560B43">
        <w:rPr>
          <w:rFonts w:ascii="Arial" w:hAnsi="Arial" w:cs="Arial"/>
          <w:b/>
          <w:bCs/>
          <w:iCs/>
          <w:sz w:val="20"/>
          <w:szCs w:val="20"/>
          <w:lang w:eastAsia="ar-SA"/>
        </w:rPr>
        <w:t>Zvláštní ujednání</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560B43">
        <w:rPr>
          <w:rFonts w:ascii="Arial" w:eastAsia="Times New Roman" w:hAnsi="Arial" w:cs="Arial"/>
          <w:sz w:val="20"/>
          <w:szCs w:val="20"/>
          <w:lang w:eastAsia="ar-SA"/>
        </w:rPr>
        <w:lastRenderedPageBreak/>
        <w:t>a neumožní výkon nelegální práce.</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560B4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Objednatel má dále právo bez předchozího písemného upozornění od smlouvy odstoupit:</w:t>
      </w:r>
    </w:p>
    <w:p w:rsidR="0002636F" w:rsidRPr="00560B4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při prodlení s předáním díla ze strany zhotovitele po dobu delší než 30 kalendářních dnů; a nebo</w:t>
      </w:r>
    </w:p>
    <w:p w:rsidR="0002636F" w:rsidRPr="00560B4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při zjištění, že dílo neodpovídají požadavkům objednatele stanoveným v zadávací dokumentaci; a nebo</w:t>
      </w:r>
    </w:p>
    <w:p w:rsidR="0002636F" w:rsidRPr="00560B4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560B43"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 xml:space="preserve">bude-li zahájeno insolvenční řízení dle zákona č. 182/2006 Sb., o úpadku a způsobech jeho řešení </w:t>
      </w:r>
      <w:r w:rsidRPr="00560B43">
        <w:rPr>
          <w:rFonts w:ascii="Arial" w:hAnsi="Arial" w:cs="Arial"/>
          <w:snapToGrid w:val="0"/>
          <w:sz w:val="20"/>
          <w:szCs w:val="20"/>
        </w:rPr>
        <w:t>(insolvenční zákon)“</w:t>
      </w:r>
      <w:r w:rsidRPr="00560B43">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560B43"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hAnsi="Arial" w:cs="Arial"/>
          <w:sz w:val="20"/>
          <w:szCs w:val="20"/>
        </w:rPr>
        <w:t>Zhotovitel se zavazuje v rámci plnění této smlouvy nevyužívat v rozsahu vyšším než 10% ceny poddodavatele, který je:</w:t>
      </w:r>
    </w:p>
    <w:p w:rsidR="0002636F" w:rsidRPr="00560B4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fyzickou či právnickou osobou nebo subjektem či orgánem se sídlem v Rusku,</w:t>
      </w:r>
    </w:p>
    <w:p w:rsidR="0002636F" w:rsidRPr="00560B4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560B4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560B43"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560B43">
        <w:rPr>
          <w:rFonts w:ascii="Arial" w:hAnsi="Arial" w:cs="Arial"/>
          <w:sz w:val="20"/>
          <w:szCs w:val="20"/>
        </w:rPr>
        <w:t>Objednatel je oprávněn od smlouvy odstoupit v případě, kdy Zhotovitel nesplní povinnost uvedenou v odst. 9.6. a 9.7. této smlouvy.</w:t>
      </w:r>
    </w:p>
    <w:p w:rsidR="0002636F" w:rsidRPr="00560B43" w:rsidRDefault="0002636F" w:rsidP="0002636F">
      <w:pPr>
        <w:widowControl w:val="0"/>
        <w:spacing w:after="120" w:line="240" w:lineRule="auto"/>
        <w:rPr>
          <w:rFonts w:ascii="Arial" w:hAnsi="Arial" w:cs="Arial"/>
          <w:b/>
          <w:sz w:val="20"/>
          <w:szCs w:val="20"/>
          <w:lang w:eastAsia="ar-SA"/>
        </w:rPr>
      </w:pPr>
    </w:p>
    <w:p w:rsidR="0002636F" w:rsidRPr="00560B43" w:rsidRDefault="0002636F" w:rsidP="0002636F">
      <w:pPr>
        <w:widowControl w:val="0"/>
        <w:spacing w:after="120" w:line="240" w:lineRule="auto"/>
        <w:jc w:val="center"/>
        <w:rPr>
          <w:rFonts w:ascii="Arial" w:hAnsi="Arial" w:cs="Arial"/>
          <w:b/>
          <w:sz w:val="20"/>
          <w:szCs w:val="20"/>
          <w:lang w:eastAsia="ar-SA"/>
        </w:rPr>
      </w:pPr>
      <w:r w:rsidRPr="00560B43">
        <w:rPr>
          <w:rFonts w:ascii="Arial" w:hAnsi="Arial" w:cs="Arial"/>
          <w:b/>
          <w:sz w:val="20"/>
          <w:szCs w:val="20"/>
          <w:lang w:eastAsia="ar-SA"/>
        </w:rPr>
        <w:lastRenderedPageBreak/>
        <w:t>Článek 10</w:t>
      </w:r>
    </w:p>
    <w:p w:rsidR="0002636F" w:rsidRPr="00560B43"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560B43">
        <w:rPr>
          <w:rFonts w:ascii="Arial" w:hAnsi="Arial" w:cs="Arial"/>
          <w:sz w:val="20"/>
          <w:szCs w:val="20"/>
        </w:rPr>
        <w:t>Platnost a účinnost smlouvy</w:t>
      </w:r>
    </w:p>
    <w:p w:rsidR="0002636F" w:rsidRPr="00560B4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60B43">
        <w:rPr>
          <w:rFonts w:ascii="Arial" w:hAnsi="Arial" w:cs="Arial"/>
          <w:sz w:val="20"/>
          <w:szCs w:val="20"/>
        </w:rPr>
        <w:t>Tato Smlouva o dílo je vyhotovena v elektronické podobě, přičemž obě smluvní strany obdrží její elektronický originál.</w:t>
      </w:r>
    </w:p>
    <w:p w:rsidR="0002636F" w:rsidRPr="00560B43" w:rsidRDefault="0002636F" w:rsidP="0002636F">
      <w:pPr>
        <w:pStyle w:val="Zkladntextodsazen21"/>
        <w:widowControl w:val="0"/>
        <w:suppressAutoHyphens w:val="0"/>
        <w:ind w:firstLine="0"/>
        <w:rPr>
          <w:rFonts w:ascii="Arial" w:hAnsi="Arial" w:cs="Arial"/>
          <w:sz w:val="20"/>
        </w:rPr>
      </w:pPr>
    </w:p>
    <w:p w:rsidR="0002636F" w:rsidRPr="00560B4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60B43">
        <w:rPr>
          <w:rFonts w:ascii="Arial" w:hAnsi="Arial" w:cs="Arial"/>
          <w:sz w:val="20"/>
          <w:szCs w:val="20"/>
        </w:rPr>
        <w:t xml:space="preserve">Smlouva je </w:t>
      </w:r>
      <w:r w:rsidRPr="00560B43">
        <w:rPr>
          <w:rFonts w:ascii="Arial" w:hAnsi="Arial" w:cs="Arial"/>
          <w:b/>
          <w:sz w:val="20"/>
          <w:szCs w:val="20"/>
          <w:u w:val="single"/>
        </w:rPr>
        <w:t>platná</w:t>
      </w:r>
      <w:r w:rsidRPr="00560B43">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560B43" w:rsidRDefault="0002636F" w:rsidP="0002636F">
      <w:pPr>
        <w:pStyle w:val="Zkladntextodsazen21"/>
        <w:widowControl w:val="0"/>
        <w:suppressAutoHyphens w:val="0"/>
        <w:ind w:firstLine="0"/>
        <w:rPr>
          <w:rFonts w:ascii="Arial" w:hAnsi="Arial" w:cs="Arial"/>
          <w:sz w:val="20"/>
        </w:rPr>
      </w:pPr>
    </w:p>
    <w:p w:rsidR="0002636F" w:rsidRPr="00560B43"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560B43">
        <w:rPr>
          <w:rFonts w:ascii="Arial" w:hAnsi="Arial" w:cs="Arial"/>
          <w:sz w:val="20"/>
          <w:szCs w:val="20"/>
        </w:rPr>
        <w:t xml:space="preserve">Smlouva je </w:t>
      </w:r>
      <w:r w:rsidRPr="00560B43">
        <w:rPr>
          <w:rFonts w:ascii="Arial" w:hAnsi="Arial" w:cs="Arial"/>
          <w:b/>
          <w:sz w:val="20"/>
          <w:szCs w:val="20"/>
          <w:u w:val="single"/>
        </w:rPr>
        <w:t>účinná</w:t>
      </w:r>
      <w:r w:rsidRPr="00560B43">
        <w:rPr>
          <w:rFonts w:ascii="Arial" w:hAnsi="Arial" w:cs="Arial"/>
          <w:sz w:val="20"/>
          <w:szCs w:val="20"/>
        </w:rPr>
        <w:t xml:space="preserve"> dnem jejího uveřejnění v registru smluv. </w:t>
      </w:r>
    </w:p>
    <w:p w:rsidR="0002636F" w:rsidRPr="00560B43" w:rsidRDefault="0002636F" w:rsidP="0002636F">
      <w:pPr>
        <w:widowControl w:val="0"/>
        <w:spacing w:after="120" w:line="240" w:lineRule="auto"/>
        <w:jc w:val="center"/>
        <w:rPr>
          <w:rFonts w:ascii="Arial" w:hAnsi="Arial" w:cs="Arial"/>
          <w:b/>
          <w:sz w:val="20"/>
          <w:szCs w:val="20"/>
          <w:lang w:eastAsia="ar-SA"/>
        </w:rPr>
      </w:pPr>
    </w:p>
    <w:p w:rsidR="0002636F" w:rsidRPr="00560B43" w:rsidRDefault="0002636F" w:rsidP="0002636F">
      <w:pPr>
        <w:widowControl w:val="0"/>
        <w:spacing w:after="120" w:line="240" w:lineRule="auto"/>
        <w:jc w:val="center"/>
        <w:rPr>
          <w:rFonts w:ascii="Arial" w:hAnsi="Arial" w:cs="Arial"/>
          <w:b/>
          <w:sz w:val="20"/>
          <w:szCs w:val="20"/>
          <w:lang w:eastAsia="ar-SA"/>
        </w:rPr>
      </w:pPr>
      <w:r w:rsidRPr="00560B43">
        <w:rPr>
          <w:rFonts w:ascii="Arial" w:hAnsi="Arial" w:cs="Arial"/>
          <w:b/>
          <w:sz w:val="20"/>
          <w:szCs w:val="20"/>
          <w:lang w:eastAsia="ar-SA"/>
        </w:rPr>
        <w:t>Článek 11</w:t>
      </w:r>
    </w:p>
    <w:p w:rsidR="0002636F" w:rsidRPr="00560B43" w:rsidRDefault="0002636F" w:rsidP="0002636F">
      <w:pPr>
        <w:widowControl w:val="0"/>
        <w:spacing w:after="120" w:line="240" w:lineRule="auto"/>
        <w:jc w:val="center"/>
        <w:rPr>
          <w:rFonts w:ascii="Arial" w:hAnsi="Arial" w:cs="Arial"/>
          <w:b/>
          <w:sz w:val="20"/>
          <w:szCs w:val="20"/>
          <w:lang w:eastAsia="ar-SA"/>
        </w:rPr>
      </w:pPr>
      <w:r w:rsidRPr="00560B43">
        <w:rPr>
          <w:rFonts w:ascii="Arial" w:hAnsi="Arial" w:cs="Arial"/>
          <w:b/>
          <w:sz w:val="20"/>
          <w:szCs w:val="20"/>
          <w:lang w:eastAsia="ar-SA"/>
        </w:rPr>
        <w:t>Závěrečná ujednání</w:t>
      </w:r>
    </w:p>
    <w:p w:rsidR="0002636F" w:rsidRPr="00560B43"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60B43">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560B43" w:rsidRDefault="0002636F" w:rsidP="0002636F">
      <w:pPr>
        <w:pStyle w:val="Zkladntextodsazen21"/>
        <w:widowControl w:val="0"/>
        <w:suppressAutoHyphens w:val="0"/>
        <w:ind w:left="567" w:hanging="567"/>
        <w:rPr>
          <w:rFonts w:ascii="Arial" w:hAnsi="Arial" w:cs="Arial"/>
          <w:sz w:val="20"/>
          <w:lang w:eastAsia="cs-CZ"/>
        </w:rPr>
      </w:pPr>
    </w:p>
    <w:p w:rsidR="0002636F" w:rsidRPr="00560B43"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560B43">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560B43" w:rsidRDefault="0002636F" w:rsidP="0002636F">
      <w:pPr>
        <w:pStyle w:val="Zkladntextodsazen21"/>
        <w:widowControl w:val="0"/>
        <w:suppressAutoHyphens w:val="0"/>
        <w:ind w:left="567" w:hanging="567"/>
        <w:rPr>
          <w:rFonts w:ascii="Arial" w:hAnsi="Arial" w:cs="Arial"/>
          <w:sz w:val="20"/>
          <w:lang w:eastAsia="cs-CZ"/>
        </w:rPr>
      </w:pP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60B43">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560B43">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60B43">
        <w:rPr>
          <w:rFonts w:ascii="Arial" w:eastAsia="Times New Roman" w:hAnsi="Arial" w:cs="Arial"/>
          <w:snapToGrid w:val="0"/>
          <w:sz w:val="20"/>
          <w:szCs w:val="20"/>
          <w:lang w:eastAsia="cs-CZ"/>
        </w:rPr>
        <w:t xml:space="preserve">Plnění této smlouvy se řídí </w:t>
      </w:r>
      <w:r w:rsidRPr="00560B43">
        <w:rPr>
          <w:rFonts w:ascii="Arial" w:eastAsia="Times New Roman" w:hAnsi="Arial" w:cs="Arial"/>
          <w:b/>
          <w:sz w:val="20"/>
          <w:szCs w:val="20"/>
          <w:lang w:eastAsia="cs-CZ"/>
        </w:rPr>
        <w:t>zákonem č. 89/2012 Sb., občanský zákoník, v platném znění</w:t>
      </w:r>
      <w:r w:rsidRPr="00560B43">
        <w:rPr>
          <w:rFonts w:ascii="Arial" w:eastAsia="Times New Roman" w:hAnsi="Arial" w:cs="Arial"/>
          <w:sz w:val="20"/>
          <w:szCs w:val="20"/>
          <w:lang w:eastAsia="cs-CZ"/>
        </w:rPr>
        <w:t>.</w:t>
      </w:r>
    </w:p>
    <w:p w:rsidR="0002636F" w:rsidRPr="00560B43"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560B43">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560B43"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560B43"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Nedílnou součástí smlouvy jsou následující přílohy:</w:t>
      </w:r>
    </w:p>
    <w:p w:rsidR="0002636F" w:rsidRPr="00560B43"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Příloha A1</w:t>
      </w:r>
      <w:r w:rsidRPr="00560B43">
        <w:rPr>
          <w:rFonts w:ascii="Arial" w:eastAsia="Times New Roman" w:hAnsi="Arial" w:cs="Arial"/>
          <w:sz w:val="20"/>
          <w:szCs w:val="20"/>
          <w:lang w:eastAsia="ar-SA"/>
        </w:rPr>
        <w:tab/>
      </w:r>
      <w:r w:rsidR="0002636F" w:rsidRPr="00560B43">
        <w:rPr>
          <w:rFonts w:ascii="Arial" w:eastAsia="Times New Roman" w:hAnsi="Arial" w:cs="Arial"/>
          <w:sz w:val="20"/>
          <w:szCs w:val="20"/>
          <w:lang w:eastAsia="ar-SA"/>
        </w:rPr>
        <w:t xml:space="preserve">Technické podmínky </w:t>
      </w:r>
      <w:r w:rsidR="0002636F" w:rsidRPr="00560B43">
        <w:rPr>
          <w:rFonts w:ascii="Arial" w:eastAsia="Times New Roman" w:hAnsi="Arial" w:cs="Arial"/>
          <w:sz w:val="20"/>
          <w:szCs w:val="20"/>
          <w:lang w:eastAsia="ar-SA"/>
        </w:rPr>
        <w:tab/>
      </w:r>
    </w:p>
    <w:p w:rsidR="0002636F" w:rsidRPr="00560B43"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Příloha B1</w:t>
      </w:r>
      <w:r w:rsidR="001F7E92" w:rsidRPr="00560B43">
        <w:rPr>
          <w:rFonts w:ascii="Arial" w:eastAsia="Times New Roman" w:hAnsi="Arial" w:cs="Arial"/>
          <w:sz w:val="20"/>
          <w:szCs w:val="20"/>
          <w:lang w:eastAsia="ar-SA"/>
        </w:rPr>
        <w:tab/>
      </w:r>
      <w:r w:rsidRPr="00560B43">
        <w:rPr>
          <w:rFonts w:ascii="Arial" w:eastAsia="Times New Roman" w:hAnsi="Arial" w:cs="Arial"/>
          <w:sz w:val="20"/>
          <w:szCs w:val="20"/>
          <w:lang w:eastAsia="ar-SA"/>
        </w:rPr>
        <w:t>Údaje, které jsou součástí ujednání a nebudou zveřejněny v Registru smluv</w:t>
      </w:r>
    </w:p>
    <w:p w:rsidR="0002636F" w:rsidRPr="00560B43"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560B43">
        <w:rPr>
          <w:rFonts w:ascii="Arial" w:eastAsia="Times New Roman" w:hAnsi="Arial" w:cs="Arial"/>
          <w:sz w:val="20"/>
          <w:szCs w:val="20"/>
          <w:lang w:eastAsia="ar-SA"/>
        </w:rPr>
        <w:t>Příloha C1</w:t>
      </w:r>
      <w:r w:rsidR="001F7E92" w:rsidRPr="00560B43">
        <w:rPr>
          <w:rFonts w:ascii="Arial" w:eastAsia="Times New Roman" w:hAnsi="Arial" w:cs="Arial"/>
          <w:sz w:val="20"/>
          <w:szCs w:val="20"/>
          <w:lang w:eastAsia="ar-SA"/>
        </w:rPr>
        <w:tab/>
      </w:r>
      <w:r w:rsidRPr="00560B43">
        <w:rPr>
          <w:rFonts w:ascii="Arial" w:eastAsia="Times New Roman" w:hAnsi="Arial" w:cs="Arial"/>
          <w:sz w:val="20"/>
          <w:szCs w:val="20"/>
          <w:lang w:eastAsia="ar-SA"/>
        </w:rPr>
        <w:t xml:space="preserve">Kalkulace projekčních prací </w:t>
      </w:r>
    </w:p>
    <w:p w:rsidR="0002636F" w:rsidRPr="00560B43" w:rsidRDefault="0002636F" w:rsidP="0002636F">
      <w:pPr>
        <w:pStyle w:val="slovanodst"/>
        <w:numPr>
          <w:ilvl w:val="0"/>
          <w:numId w:val="0"/>
        </w:numPr>
        <w:tabs>
          <w:tab w:val="left" w:pos="567"/>
        </w:tabs>
        <w:ind w:left="567"/>
        <w:rPr>
          <w:rFonts w:cs="Arial"/>
          <w:sz w:val="20"/>
        </w:rPr>
      </w:pPr>
    </w:p>
    <w:p w:rsidR="0002636F" w:rsidRPr="00560B43" w:rsidRDefault="0002636F" w:rsidP="0002636F">
      <w:pPr>
        <w:pStyle w:val="slovanodst"/>
        <w:numPr>
          <w:ilvl w:val="0"/>
          <w:numId w:val="0"/>
        </w:numPr>
        <w:tabs>
          <w:tab w:val="left" w:pos="567"/>
        </w:tabs>
        <w:spacing w:before="0"/>
        <w:ind w:left="567"/>
        <w:rPr>
          <w:rFonts w:cs="Arial"/>
          <w:sz w:val="20"/>
        </w:rPr>
      </w:pPr>
    </w:p>
    <w:p w:rsidR="0002636F" w:rsidRPr="00560B43" w:rsidRDefault="0002636F" w:rsidP="000E2B38">
      <w:pPr>
        <w:widowControl w:val="0"/>
        <w:spacing w:after="360" w:line="240" w:lineRule="auto"/>
        <w:jc w:val="both"/>
        <w:rPr>
          <w:rFonts w:ascii="Arial" w:hAnsi="Arial" w:cs="Arial"/>
          <w:caps/>
          <w:sz w:val="20"/>
          <w:szCs w:val="20"/>
        </w:rPr>
      </w:pPr>
      <w:r w:rsidRPr="00560B43">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560B43"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560B43" w:rsidTr="000E2B38">
        <w:tc>
          <w:tcPr>
            <w:tcW w:w="4820" w:type="dxa"/>
            <w:shd w:val="clear" w:color="auto" w:fill="auto"/>
          </w:tcPr>
          <w:p w:rsidR="0002636F" w:rsidRPr="00560B43" w:rsidRDefault="0002636F" w:rsidP="002626B1">
            <w:pPr>
              <w:widowControl w:val="0"/>
              <w:rPr>
                <w:rFonts w:ascii="Arial" w:hAnsi="Arial" w:cs="Arial"/>
                <w:sz w:val="20"/>
                <w:szCs w:val="20"/>
              </w:rPr>
            </w:pPr>
            <w:r w:rsidRPr="00560B43">
              <w:rPr>
                <w:rFonts w:ascii="Arial" w:hAnsi="Arial" w:cs="Arial"/>
                <w:sz w:val="20"/>
                <w:szCs w:val="20"/>
              </w:rPr>
              <w:t>V …………………….. , dne: viz podpis</w:t>
            </w:r>
          </w:p>
        </w:tc>
        <w:tc>
          <w:tcPr>
            <w:tcW w:w="4252" w:type="dxa"/>
            <w:shd w:val="clear" w:color="auto" w:fill="auto"/>
          </w:tcPr>
          <w:p w:rsidR="0002636F" w:rsidRPr="00560B43" w:rsidRDefault="0002636F" w:rsidP="002626B1">
            <w:pPr>
              <w:widowControl w:val="0"/>
              <w:rPr>
                <w:rFonts w:ascii="Arial" w:hAnsi="Arial" w:cs="Arial"/>
                <w:sz w:val="20"/>
                <w:szCs w:val="20"/>
              </w:rPr>
            </w:pPr>
            <w:r w:rsidRPr="00560B43">
              <w:rPr>
                <w:rFonts w:ascii="Arial" w:hAnsi="Arial" w:cs="Arial"/>
                <w:sz w:val="20"/>
                <w:szCs w:val="20"/>
              </w:rPr>
              <w:t>V Jihlavě, dne: viz podpis</w:t>
            </w:r>
          </w:p>
        </w:tc>
      </w:tr>
      <w:tr w:rsidR="0002636F" w:rsidRPr="00560B43" w:rsidTr="000E2B38">
        <w:tc>
          <w:tcPr>
            <w:tcW w:w="4820" w:type="dxa"/>
            <w:shd w:val="clear" w:color="auto" w:fill="auto"/>
          </w:tcPr>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rPr>
                <w:rFonts w:ascii="Arial" w:hAnsi="Arial" w:cs="Arial"/>
                <w:sz w:val="20"/>
                <w:szCs w:val="20"/>
              </w:rPr>
            </w:pPr>
            <w:r w:rsidRPr="00560B43">
              <w:rPr>
                <w:rFonts w:ascii="Arial" w:hAnsi="Arial" w:cs="Arial"/>
                <w:sz w:val="20"/>
                <w:szCs w:val="20"/>
              </w:rPr>
              <w:t>……………………………………………….</w:t>
            </w:r>
          </w:p>
          <w:p w:rsidR="0002636F" w:rsidRPr="008F3C67" w:rsidRDefault="0002636F" w:rsidP="002626B1">
            <w:pPr>
              <w:widowControl w:val="0"/>
              <w:spacing w:after="0" w:line="240" w:lineRule="auto"/>
              <w:rPr>
                <w:rFonts w:ascii="Arial" w:hAnsi="Arial" w:cs="Arial"/>
                <w:color w:val="000000"/>
                <w:sz w:val="16"/>
                <w:szCs w:val="16"/>
                <w:lang w:eastAsia="cs-CZ"/>
              </w:rPr>
            </w:pPr>
            <w:r w:rsidRPr="00560B43">
              <w:rPr>
                <w:rFonts w:ascii="Arial" w:hAnsi="Arial" w:cs="Arial"/>
                <w:i/>
                <w:color w:val="000000"/>
                <w:sz w:val="16"/>
                <w:szCs w:val="16"/>
                <w:lang w:eastAsia="cs-CZ"/>
              </w:rPr>
              <w:t xml:space="preserve"> </w:t>
            </w:r>
            <w:r w:rsidRPr="008F3C67">
              <w:rPr>
                <w:rFonts w:ascii="Arial" w:hAnsi="Arial" w:cs="Arial"/>
                <w:color w:val="000000"/>
                <w:sz w:val="16"/>
                <w:szCs w:val="16"/>
                <w:lang w:eastAsia="cs-CZ"/>
              </w:rPr>
              <w:t>Titul, jméno, příjmení a funkce osoby</w:t>
            </w:r>
          </w:p>
          <w:p w:rsidR="0002636F" w:rsidRPr="00560B43" w:rsidRDefault="008F3C67" w:rsidP="002626B1">
            <w:pPr>
              <w:widowControl w:val="0"/>
              <w:spacing w:after="0" w:line="240" w:lineRule="auto"/>
              <w:rPr>
                <w:rFonts w:ascii="Arial" w:hAnsi="Arial" w:cs="Arial"/>
                <w:sz w:val="16"/>
                <w:szCs w:val="16"/>
              </w:rPr>
            </w:pPr>
            <w:r>
              <w:rPr>
                <w:rFonts w:ascii="Arial" w:hAnsi="Arial" w:cs="Arial"/>
                <w:color w:val="000000"/>
                <w:sz w:val="16"/>
                <w:szCs w:val="16"/>
                <w:lang w:eastAsia="cs-CZ"/>
              </w:rPr>
              <w:t xml:space="preserve"> </w:t>
            </w:r>
            <w:r w:rsidR="0002636F" w:rsidRPr="008F3C67">
              <w:rPr>
                <w:rFonts w:ascii="Arial" w:hAnsi="Arial" w:cs="Arial"/>
                <w:color w:val="000000"/>
                <w:sz w:val="16"/>
                <w:szCs w:val="16"/>
                <w:lang w:eastAsia="cs-CZ"/>
              </w:rPr>
              <w:t>oprávněné jednat za zhotovitele</w:t>
            </w:r>
          </w:p>
        </w:tc>
        <w:tc>
          <w:tcPr>
            <w:tcW w:w="4252" w:type="dxa"/>
            <w:shd w:val="clear" w:color="auto" w:fill="auto"/>
          </w:tcPr>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jc w:val="center"/>
              <w:rPr>
                <w:rFonts w:ascii="Arial" w:hAnsi="Arial" w:cs="Arial"/>
                <w:sz w:val="20"/>
                <w:szCs w:val="20"/>
              </w:rPr>
            </w:pPr>
          </w:p>
          <w:p w:rsidR="0002636F" w:rsidRPr="00560B43" w:rsidRDefault="0002636F" w:rsidP="002626B1">
            <w:pPr>
              <w:widowControl w:val="0"/>
              <w:spacing w:after="0" w:line="240" w:lineRule="auto"/>
              <w:rPr>
                <w:rFonts w:ascii="Arial" w:hAnsi="Arial" w:cs="Arial"/>
                <w:sz w:val="20"/>
                <w:szCs w:val="20"/>
              </w:rPr>
            </w:pPr>
            <w:r w:rsidRPr="00560B43">
              <w:rPr>
                <w:rFonts w:ascii="Arial" w:hAnsi="Arial" w:cs="Arial"/>
                <w:sz w:val="20"/>
                <w:szCs w:val="20"/>
              </w:rPr>
              <w:t>……………………………………………….</w:t>
            </w:r>
          </w:p>
          <w:p w:rsidR="0002636F" w:rsidRPr="00560B43" w:rsidRDefault="0002636F" w:rsidP="002626B1">
            <w:pPr>
              <w:widowControl w:val="0"/>
              <w:spacing w:after="0" w:line="240" w:lineRule="auto"/>
              <w:rPr>
                <w:rFonts w:ascii="Arial" w:hAnsi="Arial" w:cs="Arial"/>
                <w:sz w:val="16"/>
                <w:szCs w:val="16"/>
              </w:rPr>
            </w:pPr>
            <w:r w:rsidRPr="00560B43">
              <w:rPr>
                <w:rFonts w:ascii="Arial" w:hAnsi="Arial" w:cs="Arial"/>
                <w:sz w:val="16"/>
                <w:szCs w:val="16"/>
              </w:rPr>
              <w:t>Ing. Radovan Necid, ředitel organizace</w:t>
            </w:r>
          </w:p>
          <w:p w:rsidR="0002636F" w:rsidRPr="00560B43" w:rsidRDefault="0002636F" w:rsidP="002626B1">
            <w:pPr>
              <w:widowControl w:val="0"/>
              <w:spacing w:after="0" w:line="240" w:lineRule="auto"/>
              <w:rPr>
                <w:rFonts w:ascii="Arial" w:hAnsi="Arial" w:cs="Arial"/>
                <w:sz w:val="16"/>
                <w:szCs w:val="16"/>
              </w:rPr>
            </w:pPr>
            <w:r w:rsidRPr="00560B43">
              <w:rPr>
                <w:rFonts w:ascii="Arial" w:hAnsi="Arial" w:cs="Arial"/>
                <w:sz w:val="16"/>
                <w:szCs w:val="16"/>
              </w:rPr>
              <w:t xml:space="preserve">Krajská správa a údržba silnic Vysočiny, </w:t>
            </w:r>
          </w:p>
          <w:p w:rsidR="0002636F" w:rsidRPr="00560B43" w:rsidRDefault="0002636F" w:rsidP="002626B1">
            <w:pPr>
              <w:widowControl w:val="0"/>
              <w:spacing w:after="0" w:line="240" w:lineRule="auto"/>
              <w:rPr>
                <w:rFonts w:ascii="Arial" w:hAnsi="Arial" w:cs="Arial"/>
                <w:sz w:val="20"/>
                <w:szCs w:val="20"/>
              </w:rPr>
            </w:pPr>
            <w:r w:rsidRPr="00560B43">
              <w:rPr>
                <w:rFonts w:ascii="Arial" w:hAnsi="Arial" w:cs="Arial"/>
                <w:sz w:val="16"/>
                <w:szCs w:val="16"/>
              </w:rPr>
              <w:t>příspěvková organizace</w:t>
            </w:r>
          </w:p>
        </w:tc>
      </w:tr>
    </w:tbl>
    <w:p w:rsidR="0002636F" w:rsidRPr="00560B43"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Pr="00560B43"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sidRPr="00560B43">
        <w:rPr>
          <w:rFonts w:ascii="Arial" w:eastAsia="Times New Roman" w:hAnsi="Arial" w:cs="Arial"/>
          <w:sz w:val="20"/>
          <w:szCs w:val="20"/>
          <w:lang w:eastAsia="ar-SA"/>
        </w:rPr>
        <w:tab/>
      </w:r>
    </w:p>
    <w:p w:rsidR="00AA5615" w:rsidRPr="00560B43"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sidRPr="00560B43">
          <w:rPr>
            <w:rFonts w:ascii="Arial" w:eastAsia="Times New Roman" w:hAnsi="Arial" w:cs="Arial"/>
            <w:sz w:val="20"/>
            <w:szCs w:val="20"/>
            <w:lang w:eastAsia="ar-SA"/>
          </w:rPr>
          <w:br w:type="page"/>
        </w:r>
      </w:ins>
      <w:r w:rsidR="000E2B38" w:rsidRPr="00560B43">
        <w:rPr>
          <w:rFonts w:ascii="Arial" w:eastAsia="Times New Roman" w:hAnsi="Arial" w:cs="Arial"/>
          <w:b/>
          <w:sz w:val="20"/>
          <w:szCs w:val="20"/>
          <w:lang w:eastAsia="ar-SA"/>
        </w:rPr>
        <w:lastRenderedPageBreak/>
        <w:t>P</w:t>
      </w:r>
      <w:r w:rsidR="00AA5615" w:rsidRPr="00560B43">
        <w:rPr>
          <w:rFonts w:ascii="Arial" w:eastAsia="Times New Roman" w:hAnsi="Arial" w:cs="Arial"/>
          <w:b/>
          <w:sz w:val="20"/>
          <w:szCs w:val="20"/>
          <w:lang w:eastAsia="ar-SA"/>
        </w:rPr>
        <w:t xml:space="preserve">říloha A1 </w:t>
      </w:r>
    </w:p>
    <w:p w:rsidR="000E2B38" w:rsidRPr="00560B43"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560B43"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560B43">
        <w:rPr>
          <w:rFonts w:ascii="Arial" w:eastAsia="Times New Roman" w:hAnsi="Arial" w:cs="Arial"/>
          <w:b/>
          <w:sz w:val="24"/>
          <w:szCs w:val="24"/>
          <w:lang w:eastAsia="ar-SA"/>
        </w:rPr>
        <w:t>Technické podmínky</w:t>
      </w: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AA5615">
      <w:pPr>
        <w:jc w:val="center"/>
        <w:rPr>
          <w:rFonts w:ascii="Arial" w:hAnsi="Arial" w:cs="Arial"/>
          <w:i/>
          <w:sz w:val="20"/>
          <w:szCs w:val="20"/>
        </w:rPr>
      </w:pPr>
      <w:r w:rsidRPr="00560B43">
        <w:rPr>
          <w:rFonts w:ascii="Arial" w:hAnsi="Arial" w:cs="Arial"/>
          <w:i/>
          <w:sz w:val="20"/>
          <w:szCs w:val="20"/>
        </w:rPr>
        <w:t>(bude vloženo před uzavřením smlouvy)</w:t>
      </w: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560B43"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560B43"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560B43">
        <w:rPr>
          <w:rFonts w:ascii="Arial" w:eastAsia="Times New Roman" w:hAnsi="Arial" w:cs="Arial"/>
          <w:b/>
          <w:sz w:val="20"/>
          <w:szCs w:val="20"/>
          <w:lang w:eastAsia="ar-SA"/>
        </w:rPr>
        <w:t>Příloha B1</w:t>
      </w: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02636F" w:rsidRPr="00560B43" w:rsidRDefault="0002636F" w:rsidP="0002636F">
      <w:pPr>
        <w:suppressAutoHyphens/>
        <w:spacing w:after="0" w:line="240" w:lineRule="auto"/>
        <w:jc w:val="center"/>
        <w:rPr>
          <w:rFonts w:ascii="Arial" w:eastAsia="Times New Roman" w:hAnsi="Arial" w:cs="Arial"/>
          <w:b/>
          <w:sz w:val="24"/>
          <w:szCs w:val="24"/>
          <w:lang w:eastAsia="ar-SA"/>
        </w:rPr>
      </w:pPr>
      <w:r w:rsidRPr="00560B43">
        <w:rPr>
          <w:rFonts w:ascii="Arial" w:eastAsia="Times New Roman" w:hAnsi="Arial" w:cs="Arial"/>
          <w:b/>
          <w:sz w:val="24"/>
          <w:szCs w:val="24"/>
          <w:lang w:eastAsia="ar-SA"/>
        </w:rPr>
        <w:t>Údaje, které jsou součástí ujednání a nebudou zveřejněny v Registru smluv:</w:t>
      </w: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AA5615" w:rsidRPr="00560B43" w:rsidRDefault="00AA5615" w:rsidP="0002636F">
      <w:pPr>
        <w:widowControl w:val="0"/>
        <w:suppressAutoHyphens/>
        <w:spacing w:after="0" w:line="240" w:lineRule="auto"/>
        <w:rPr>
          <w:rFonts w:ascii="Arial" w:eastAsia="Batang" w:hAnsi="Arial" w:cs="Arial"/>
          <w:b/>
          <w:sz w:val="20"/>
          <w:szCs w:val="20"/>
          <w:lang w:eastAsia="ar-SA"/>
        </w:rPr>
      </w:pPr>
    </w:p>
    <w:p w:rsidR="0002636F" w:rsidRPr="00560B43" w:rsidRDefault="0002636F" w:rsidP="0002636F">
      <w:pPr>
        <w:widowControl w:val="0"/>
        <w:suppressAutoHyphens/>
        <w:spacing w:after="0" w:line="240" w:lineRule="auto"/>
        <w:rPr>
          <w:rFonts w:ascii="Arial" w:eastAsia="Batang" w:hAnsi="Arial" w:cs="Arial"/>
          <w:b/>
          <w:sz w:val="20"/>
          <w:szCs w:val="20"/>
          <w:lang w:eastAsia="ar-SA"/>
        </w:rPr>
      </w:pPr>
      <w:r w:rsidRPr="00560B43">
        <w:rPr>
          <w:rFonts w:ascii="Arial" w:eastAsia="Batang" w:hAnsi="Arial" w:cs="Arial"/>
          <w:b/>
          <w:sz w:val="20"/>
          <w:szCs w:val="20"/>
          <w:lang w:eastAsia="ar-SA"/>
        </w:rPr>
        <w:t>Objednatel:</w:t>
      </w:r>
    </w:p>
    <w:p w:rsidR="0002636F" w:rsidRPr="00560B43" w:rsidRDefault="0002636F" w:rsidP="0002636F">
      <w:pPr>
        <w:widowControl w:val="0"/>
        <w:suppressAutoHyphens/>
        <w:spacing w:after="0" w:line="240" w:lineRule="auto"/>
        <w:rPr>
          <w:rFonts w:ascii="Arial" w:eastAsia="Batang" w:hAnsi="Arial" w:cs="Arial"/>
          <w:sz w:val="20"/>
          <w:szCs w:val="20"/>
          <w:lang w:eastAsia="ar-SA"/>
        </w:rPr>
      </w:pPr>
      <w:r w:rsidRPr="00560B43">
        <w:rPr>
          <w:rFonts w:ascii="Arial" w:eastAsia="Batang" w:hAnsi="Arial" w:cs="Arial"/>
          <w:b/>
          <w:sz w:val="20"/>
          <w:szCs w:val="20"/>
          <w:lang w:eastAsia="ar-SA"/>
        </w:rPr>
        <w:t>Krajská správa a údržba silnic Vysočiny, příspěvková organizace</w:t>
      </w:r>
    </w:p>
    <w:p w:rsidR="0002636F" w:rsidRPr="00560B43" w:rsidRDefault="0002636F" w:rsidP="0002636F">
      <w:pPr>
        <w:widowControl w:val="0"/>
        <w:suppressAutoHyphens/>
        <w:spacing w:after="0" w:line="240" w:lineRule="auto"/>
        <w:rPr>
          <w:rFonts w:ascii="Arial" w:eastAsia="Batang" w:hAnsi="Arial" w:cs="Arial"/>
          <w:b/>
          <w:sz w:val="20"/>
          <w:szCs w:val="20"/>
          <w:lang w:eastAsia="ar-SA"/>
        </w:rPr>
      </w:pPr>
      <w:r w:rsidRPr="00560B43">
        <w:rPr>
          <w:rFonts w:ascii="Arial" w:eastAsia="Batang" w:hAnsi="Arial" w:cs="Arial"/>
          <w:sz w:val="20"/>
          <w:szCs w:val="20"/>
          <w:lang w:eastAsia="ar-SA"/>
        </w:rPr>
        <w:t xml:space="preserve">Číslo účtu: </w:t>
      </w:r>
      <w:r w:rsidRPr="00560B43">
        <w:rPr>
          <w:rFonts w:ascii="Arial" w:eastAsia="Batang" w:hAnsi="Arial" w:cs="Arial"/>
          <w:sz w:val="20"/>
          <w:szCs w:val="20"/>
          <w:lang w:eastAsia="ar-SA"/>
        </w:rPr>
        <w:tab/>
      </w:r>
      <w:r w:rsidRPr="00560B43">
        <w:rPr>
          <w:rFonts w:ascii="Arial" w:eastAsia="Batang" w:hAnsi="Arial" w:cs="Arial"/>
          <w:sz w:val="20"/>
          <w:szCs w:val="20"/>
          <w:lang w:eastAsia="ar-SA"/>
        </w:rPr>
        <w:tab/>
        <w:t>18330681/0100</w:t>
      </w:r>
    </w:p>
    <w:p w:rsidR="0002636F" w:rsidRPr="00560B43" w:rsidRDefault="0002636F" w:rsidP="0002636F">
      <w:pPr>
        <w:widowControl w:val="0"/>
        <w:suppressAutoHyphens/>
        <w:spacing w:after="0" w:line="240" w:lineRule="auto"/>
        <w:rPr>
          <w:rFonts w:ascii="Arial" w:eastAsia="Batang" w:hAnsi="Arial" w:cs="Arial"/>
          <w:b/>
          <w:sz w:val="20"/>
          <w:szCs w:val="20"/>
          <w:lang w:eastAsia="ar-SA"/>
        </w:rPr>
      </w:pPr>
    </w:p>
    <w:p w:rsidR="00AA5615" w:rsidRPr="00560B43" w:rsidRDefault="00AA5615" w:rsidP="000E2B38">
      <w:pPr>
        <w:suppressAutoHyphens/>
        <w:spacing w:after="0" w:line="240" w:lineRule="auto"/>
        <w:jc w:val="center"/>
        <w:rPr>
          <w:rFonts w:ascii="Arial" w:eastAsia="Times New Roman" w:hAnsi="Arial" w:cs="Arial"/>
          <w:bCs/>
          <w:sz w:val="20"/>
          <w:szCs w:val="20"/>
          <w:u w:val="single"/>
          <w:lang w:eastAsia="cs-CZ"/>
        </w:rPr>
      </w:pPr>
      <w:r w:rsidRPr="00560B43">
        <w:rPr>
          <w:rFonts w:ascii="Arial" w:eastAsia="Times New Roman" w:hAnsi="Arial" w:cs="Arial"/>
          <w:b/>
          <w:color w:val="FF0000"/>
          <w:sz w:val="20"/>
          <w:szCs w:val="20"/>
          <w:lang w:eastAsia="ar-SA"/>
        </w:rPr>
        <w:t>„</w:t>
      </w:r>
      <w:r w:rsidRPr="00560B43">
        <w:rPr>
          <w:rFonts w:ascii="Arial" w:eastAsia="Times New Roman" w:hAnsi="Arial" w:cs="Arial"/>
          <w:b/>
          <w:color w:val="FF0000"/>
          <w:sz w:val="20"/>
          <w:szCs w:val="20"/>
          <w:shd w:val="clear" w:color="auto" w:fill="D9D9D9"/>
          <w:lang w:eastAsia="ar-SA"/>
        </w:rPr>
        <w:t>[Bude doplněno před uzavřením smlouvy]</w:t>
      </w:r>
      <w:r w:rsidRPr="00560B43">
        <w:rPr>
          <w:rFonts w:ascii="Arial" w:eastAsia="Times New Roman" w:hAnsi="Arial" w:cs="Arial"/>
          <w:b/>
          <w:color w:val="FF0000"/>
          <w:sz w:val="20"/>
          <w:szCs w:val="20"/>
          <w:lang w:eastAsia="ar-SA"/>
        </w:rPr>
        <w:t>”</w:t>
      </w:r>
    </w:p>
    <w:p w:rsidR="00AA5615" w:rsidRPr="00560B43"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60B43" w:rsidRDefault="0002636F" w:rsidP="0002636F">
      <w:pPr>
        <w:suppressAutoHyphens/>
        <w:spacing w:after="0" w:line="240" w:lineRule="auto"/>
        <w:rPr>
          <w:rFonts w:ascii="Arial" w:eastAsia="Times New Roman" w:hAnsi="Arial" w:cs="Arial"/>
          <w:bCs/>
          <w:sz w:val="20"/>
          <w:szCs w:val="20"/>
          <w:u w:val="single"/>
          <w:lang w:eastAsia="cs-CZ"/>
        </w:rPr>
      </w:pPr>
      <w:r w:rsidRPr="00560B43">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560B43" w:rsidRDefault="00AA5615" w:rsidP="0002636F">
      <w:pPr>
        <w:suppressAutoHyphens/>
        <w:spacing w:after="0" w:line="240" w:lineRule="auto"/>
        <w:rPr>
          <w:rFonts w:ascii="Arial" w:eastAsia="Times New Roman" w:hAnsi="Arial" w:cs="Arial"/>
          <w:bCs/>
          <w:sz w:val="20"/>
          <w:szCs w:val="20"/>
          <w:lang w:eastAsia="cs-CZ"/>
        </w:rPr>
      </w:pPr>
    </w:p>
    <w:p w:rsidR="0002636F" w:rsidRPr="00560B43" w:rsidRDefault="0002636F" w:rsidP="0002636F">
      <w:pPr>
        <w:suppressAutoHyphens/>
        <w:spacing w:after="0" w:line="240" w:lineRule="auto"/>
        <w:rPr>
          <w:rFonts w:ascii="Arial" w:eastAsia="Times New Roman" w:hAnsi="Arial" w:cs="Arial"/>
          <w:sz w:val="20"/>
          <w:szCs w:val="20"/>
          <w:lang w:eastAsia="cs-CZ"/>
        </w:rPr>
      </w:pPr>
      <w:r w:rsidRPr="00560B43">
        <w:rPr>
          <w:rFonts w:ascii="Arial" w:eastAsia="Times New Roman" w:hAnsi="Arial" w:cs="Arial"/>
          <w:bCs/>
          <w:sz w:val="20"/>
          <w:szCs w:val="20"/>
          <w:lang w:eastAsia="cs-CZ"/>
        </w:rPr>
        <w:tab/>
      </w:r>
      <w:r w:rsidRPr="00560B43">
        <w:rPr>
          <w:rFonts w:ascii="Arial" w:eastAsia="Times New Roman" w:hAnsi="Arial" w:cs="Arial"/>
          <w:bCs/>
          <w:sz w:val="20"/>
          <w:szCs w:val="20"/>
          <w:lang w:eastAsia="cs-CZ"/>
        </w:rPr>
        <w:tab/>
      </w:r>
    </w:p>
    <w:p w:rsidR="00AA5615" w:rsidRPr="00560B4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60B43">
        <w:rPr>
          <w:rFonts w:ascii="Arial" w:eastAsia="Times New Roman" w:hAnsi="Arial" w:cs="Arial"/>
          <w:snapToGrid w:val="0"/>
          <w:color w:val="000000" w:themeColor="text1"/>
          <w:sz w:val="20"/>
          <w:szCs w:val="20"/>
          <w:lang w:eastAsia="ar-SA"/>
        </w:rPr>
        <w:t>…………....., tel.: ……………, e-mail.: ……………………….</w:t>
      </w:r>
    </w:p>
    <w:p w:rsidR="0002636F" w:rsidRPr="00560B43"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60B4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60B4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560B43"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560B43"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560B43" w:rsidRDefault="00AA5615" w:rsidP="00AA5615">
      <w:pPr>
        <w:suppressAutoHyphens/>
        <w:spacing w:after="0" w:line="240" w:lineRule="auto"/>
        <w:jc w:val="center"/>
        <w:rPr>
          <w:rFonts w:ascii="Arial" w:eastAsia="Times New Roman" w:hAnsi="Arial" w:cs="Arial"/>
          <w:b/>
          <w:sz w:val="20"/>
          <w:szCs w:val="20"/>
          <w:lang w:eastAsia="cs-CZ"/>
        </w:rPr>
      </w:pPr>
      <w:r w:rsidRPr="00560B43">
        <w:rPr>
          <w:rFonts w:ascii="Arial" w:eastAsia="Times New Roman" w:hAnsi="Arial" w:cs="Arial"/>
          <w:b/>
          <w:color w:val="FF0000"/>
          <w:sz w:val="20"/>
          <w:szCs w:val="20"/>
          <w:lang w:eastAsia="ar-SA"/>
        </w:rPr>
        <w:t>„</w:t>
      </w:r>
      <w:r w:rsidRPr="00560B43">
        <w:rPr>
          <w:rFonts w:ascii="Arial" w:eastAsia="Times New Roman" w:hAnsi="Arial" w:cs="Arial"/>
          <w:b/>
          <w:color w:val="FF0000"/>
          <w:sz w:val="20"/>
          <w:szCs w:val="20"/>
          <w:shd w:val="clear" w:color="auto" w:fill="D9D9D9"/>
          <w:lang w:eastAsia="ar-SA"/>
        </w:rPr>
        <w:t>[Bude doplněno před uzavřením smlouvy]</w:t>
      </w:r>
      <w:r w:rsidRPr="00560B43">
        <w:rPr>
          <w:rFonts w:ascii="Arial" w:eastAsia="Times New Roman" w:hAnsi="Arial" w:cs="Arial"/>
          <w:b/>
          <w:color w:val="FF0000"/>
          <w:sz w:val="20"/>
          <w:szCs w:val="20"/>
          <w:lang w:eastAsia="ar-SA"/>
        </w:rPr>
        <w:t>”</w:t>
      </w:r>
    </w:p>
    <w:p w:rsidR="0002636F" w:rsidRPr="00560B43"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560B43" w:rsidRDefault="0002636F" w:rsidP="0002636F">
      <w:pPr>
        <w:suppressAutoHyphens/>
        <w:spacing w:after="0" w:line="240" w:lineRule="auto"/>
        <w:rPr>
          <w:rFonts w:ascii="Arial" w:eastAsia="Times New Roman" w:hAnsi="Arial" w:cs="Arial"/>
          <w:b/>
          <w:sz w:val="20"/>
          <w:szCs w:val="20"/>
          <w:lang w:eastAsia="cs-CZ"/>
        </w:rPr>
      </w:pPr>
      <w:r w:rsidRPr="00560B43">
        <w:rPr>
          <w:rFonts w:ascii="Arial" w:eastAsia="Times New Roman" w:hAnsi="Arial" w:cs="Arial"/>
          <w:b/>
          <w:sz w:val="20"/>
          <w:szCs w:val="20"/>
          <w:lang w:eastAsia="cs-CZ"/>
        </w:rPr>
        <w:t>Zhotovitel:</w:t>
      </w:r>
      <w:r w:rsidR="000E2B38" w:rsidRPr="00560B43">
        <w:rPr>
          <w:rFonts w:ascii="Arial" w:eastAsia="Times New Roman" w:hAnsi="Arial" w:cs="Arial"/>
          <w:b/>
          <w:sz w:val="20"/>
          <w:szCs w:val="20"/>
          <w:lang w:eastAsia="cs-CZ"/>
        </w:rPr>
        <w:t xml:space="preserve"> </w:t>
      </w:r>
    </w:p>
    <w:p w:rsidR="0002636F" w:rsidRPr="00560B43" w:rsidRDefault="000E2B38" w:rsidP="0002636F">
      <w:pPr>
        <w:suppressAutoHyphens/>
        <w:spacing w:after="0" w:line="240" w:lineRule="auto"/>
        <w:rPr>
          <w:rFonts w:ascii="Arial" w:eastAsia="Times New Roman" w:hAnsi="Arial" w:cs="Arial"/>
          <w:b/>
          <w:sz w:val="20"/>
          <w:szCs w:val="20"/>
          <w:lang w:eastAsia="cs-CZ"/>
        </w:rPr>
      </w:pPr>
      <w:r w:rsidRPr="00560B43">
        <w:rPr>
          <w:rFonts w:ascii="Arial" w:eastAsia="Times New Roman" w:hAnsi="Arial" w:cs="Arial"/>
          <w:snapToGrid w:val="0"/>
          <w:color w:val="000000" w:themeColor="text1"/>
          <w:sz w:val="20"/>
          <w:szCs w:val="20"/>
          <w:lang w:eastAsia="ar-SA"/>
        </w:rPr>
        <w:t>………….....</w:t>
      </w:r>
    </w:p>
    <w:p w:rsidR="0002636F" w:rsidRPr="00560B43" w:rsidRDefault="0002636F" w:rsidP="0002636F">
      <w:pPr>
        <w:widowControl w:val="0"/>
        <w:suppressAutoHyphens/>
        <w:spacing w:after="0" w:line="240" w:lineRule="auto"/>
        <w:rPr>
          <w:rFonts w:ascii="Arial" w:eastAsia="Batang" w:hAnsi="Arial" w:cs="Arial"/>
          <w:b/>
          <w:sz w:val="20"/>
          <w:szCs w:val="20"/>
          <w:lang w:eastAsia="ar-SA"/>
        </w:rPr>
      </w:pPr>
      <w:r w:rsidRPr="00560B43">
        <w:rPr>
          <w:rFonts w:ascii="Arial" w:eastAsia="Batang" w:hAnsi="Arial" w:cs="Arial"/>
          <w:sz w:val="20"/>
          <w:szCs w:val="20"/>
          <w:lang w:eastAsia="ar-SA"/>
        </w:rPr>
        <w:t xml:space="preserve">Číslo účtu:                  </w:t>
      </w:r>
      <w:r w:rsidRPr="00560B43">
        <w:rPr>
          <w:rFonts w:ascii="Arial" w:eastAsia="Batang" w:hAnsi="Arial" w:cs="Arial"/>
          <w:sz w:val="20"/>
          <w:szCs w:val="20"/>
          <w:lang w:eastAsia="ar-SA"/>
        </w:rPr>
        <w:tab/>
      </w:r>
      <w:r w:rsidR="000E2B38" w:rsidRPr="00560B43">
        <w:rPr>
          <w:rFonts w:ascii="Arial" w:eastAsia="Times New Roman" w:hAnsi="Arial" w:cs="Arial"/>
          <w:snapToGrid w:val="0"/>
          <w:color w:val="000000" w:themeColor="text1"/>
          <w:sz w:val="20"/>
          <w:szCs w:val="20"/>
          <w:lang w:eastAsia="ar-SA"/>
        </w:rPr>
        <w:t>………….....</w:t>
      </w:r>
    </w:p>
    <w:p w:rsidR="0002636F" w:rsidRPr="00560B43" w:rsidRDefault="0002636F" w:rsidP="0002636F">
      <w:pPr>
        <w:suppressAutoHyphens/>
        <w:spacing w:after="0" w:line="240" w:lineRule="auto"/>
        <w:rPr>
          <w:rFonts w:ascii="Arial" w:eastAsia="Times New Roman" w:hAnsi="Arial" w:cs="Arial"/>
          <w:b/>
          <w:sz w:val="20"/>
          <w:szCs w:val="20"/>
          <w:lang w:eastAsia="ar-SA"/>
        </w:rPr>
      </w:pPr>
    </w:p>
    <w:p w:rsidR="00AA5615" w:rsidRPr="00560B43" w:rsidRDefault="00AA5615" w:rsidP="0002636F">
      <w:pPr>
        <w:suppressAutoHyphens/>
        <w:spacing w:after="0" w:line="240" w:lineRule="auto"/>
        <w:rPr>
          <w:rFonts w:ascii="Arial" w:eastAsia="Times New Roman" w:hAnsi="Arial" w:cs="Arial"/>
          <w:bCs/>
          <w:sz w:val="20"/>
          <w:szCs w:val="20"/>
          <w:u w:val="single"/>
          <w:lang w:eastAsia="cs-CZ"/>
        </w:rPr>
      </w:pPr>
    </w:p>
    <w:p w:rsidR="0002636F" w:rsidRPr="00560B43" w:rsidRDefault="0002636F" w:rsidP="0002636F">
      <w:pPr>
        <w:suppressAutoHyphens/>
        <w:spacing w:after="0" w:line="240" w:lineRule="auto"/>
        <w:rPr>
          <w:rFonts w:ascii="Arial" w:eastAsia="Times New Roman" w:hAnsi="Arial" w:cs="Arial"/>
          <w:bCs/>
          <w:sz w:val="20"/>
          <w:szCs w:val="20"/>
          <w:u w:val="single"/>
          <w:lang w:eastAsia="cs-CZ"/>
        </w:rPr>
      </w:pPr>
      <w:r w:rsidRPr="00560B43">
        <w:rPr>
          <w:rFonts w:ascii="Arial" w:eastAsia="Times New Roman" w:hAnsi="Arial" w:cs="Arial"/>
          <w:bCs/>
          <w:sz w:val="20"/>
          <w:szCs w:val="20"/>
          <w:u w:val="single"/>
          <w:lang w:eastAsia="cs-CZ"/>
        </w:rPr>
        <w:t xml:space="preserve">Osoby pověřené jednat jménem zhotovitele: </w:t>
      </w:r>
    </w:p>
    <w:p w:rsidR="00AA5615" w:rsidRPr="00560B43" w:rsidRDefault="00AA5615" w:rsidP="0002636F">
      <w:pPr>
        <w:suppressAutoHyphens/>
        <w:spacing w:after="0" w:line="240" w:lineRule="auto"/>
        <w:rPr>
          <w:rFonts w:ascii="Arial" w:eastAsia="Times New Roman" w:hAnsi="Arial" w:cs="Arial"/>
          <w:sz w:val="20"/>
          <w:szCs w:val="20"/>
          <w:lang w:eastAsia="cs-CZ"/>
        </w:rPr>
      </w:pPr>
    </w:p>
    <w:p w:rsidR="0002636F" w:rsidRPr="00560B43"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560B43">
        <w:rPr>
          <w:rFonts w:ascii="Arial" w:eastAsia="Times New Roman" w:hAnsi="Arial" w:cs="Arial"/>
          <w:snapToGrid w:val="0"/>
          <w:sz w:val="20"/>
          <w:szCs w:val="20"/>
          <w:lang w:eastAsia="ar-SA"/>
        </w:rPr>
        <w:t xml:space="preserve">Zástupci zhotovitele </w:t>
      </w:r>
      <w:r w:rsidRPr="00560B43">
        <w:rPr>
          <w:rFonts w:ascii="Arial" w:eastAsia="Times New Roman" w:hAnsi="Arial" w:cs="Arial"/>
          <w:b/>
          <w:snapToGrid w:val="0"/>
          <w:sz w:val="20"/>
          <w:szCs w:val="20"/>
          <w:lang w:eastAsia="ar-SA"/>
        </w:rPr>
        <w:t>ve věcech technických</w:t>
      </w:r>
      <w:r w:rsidRPr="00560B43">
        <w:rPr>
          <w:rFonts w:ascii="Arial" w:eastAsia="Times New Roman" w:hAnsi="Arial" w:cs="Arial"/>
          <w:snapToGrid w:val="0"/>
          <w:sz w:val="20"/>
          <w:szCs w:val="20"/>
          <w:lang w:eastAsia="ar-SA"/>
        </w:rPr>
        <w:t xml:space="preserve">: </w:t>
      </w:r>
    </w:p>
    <w:p w:rsidR="00AA5615" w:rsidRPr="00560B43"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560B43">
        <w:rPr>
          <w:rFonts w:ascii="Arial" w:eastAsia="Times New Roman" w:hAnsi="Arial" w:cs="Arial"/>
          <w:snapToGrid w:val="0"/>
          <w:sz w:val="20"/>
          <w:szCs w:val="20"/>
          <w:lang w:eastAsia="ar-SA"/>
        </w:rPr>
        <w:t xml:space="preserve"> </w:t>
      </w:r>
    </w:p>
    <w:p w:rsidR="00AA5615" w:rsidRPr="00560B4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60B43">
        <w:rPr>
          <w:rFonts w:ascii="Arial" w:eastAsia="Times New Roman" w:hAnsi="Arial" w:cs="Arial"/>
          <w:snapToGrid w:val="0"/>
          <w:color w:val="000000" w:themeColor="text1"/>
          <w:sz w:val="20"/>
          <w:szCs w:val="20"/>
          <w:lang w:eastAsia="ar-SA"/>
        </w:rPr>
        <w:t>…………....., tel.: ……………, e-mail.: ……………………….</w:t>
      </w:r>
    </w:p>
    <w:p w:rsidR="00AA5615" w:rsidRPr="00560B43"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560B43"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560B43">
        <w:rPr>
          <w:rFonts w:ascii="Arial" w:eastAsia="Times New Roman" w:hAnsi="Arial" w:cs="Arial"/>
          <w:snapToGrid w:val="0"/>
          <w:sz w:val="20"/>
          <w:szCs w:val="20"/>
          <w:lang w:eastAsia="ar-SA"/>
        </w:rPr>
        <w:t xml:space="preserve">Zástupce zhotovitele, který </w:t>
      </w:r>
      <w:r w:rsidRPr="00560B43">
        <w:rPr>
          <w:rFonts w:ascii="Arial" w:eastAsia="Times New Roman" w:hAnsi="Arial" w:cs="Arial"/>
          <w:b/>
          <w:snapToGrid w:val="0"/>
          <w:color w:val="000000" w:themeColor="text1"/>
          <w:sz w:val="20"/>
          <w:szCs w:val="20"/>
          <w:lang w:eastAsia="ar-SA"/>
        </w:rPr>
        <w:t>vypracuje projektovou dokumentaci a je autorizovanou osobou:</w:t>
      </w:r>
    </w:p>
    <w:p w:rsidR="00AA5615" w:rsidRPr="00560B43"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60B43">
        <w:rPr>
          <w:rFonts w:ascii="Arial" w:eastAsia="Times New Roman" w:hAnsi="Arial" w:cs="Arial"/>
          <w:snapToGrid w:val="0"/>
          <w:color w:val="000000" w:themeColor="text1"/>
          <w:sz w:val="20"/>
          <w:szCs w:val="20"/>
          <w:lang w:eastAsia="ar-SA"/>
        </w:rPr>
        <w:t>…………....., tel.: ……………, e-mail.: ……………………….</w:t>
      </w:r>
    </w:p>
    <w:p w:rsidR="0002636F" w:rsidRPr="00560B43"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560B43">
        <w:rPr>
          <w:rFonts w:ascii="Arial" w:eastAsia="Times New Roman" w:hAnsi="Arial" w:cs="Arial"/>
          <w:snapToGrid w:val="0"/>
          <w:color w:val="000000" w:themeColor="text1"/>
          <w:sz w:val="20"/>
          <w:szCs w:val="20"/>
          <w:lang w:eastAsia="ar-SA"/>
        </w:rPr>
        <w:t>Obor autorizace: ………………, Číslo autorizace: ……………</w:t>
      </w:r>
    </w:p>
    <w:p w:rsidR="000E2B38" w:rsidRPr="00560B43" w:rsidRDefault="0002636F" w:rsidP="0002636F">
      <w:pPr>
        <w:spacing w:after="0" w:line="240" w:lineRule="auto"/>
        <w:jc w:val="right"/>
        <w:rPr>
          <w:rFonts w:ascii="Arial" w:hAnsi="Arial" w:cs="Arial"/>
          <w:sz w:val="20"/>
          <w:szCs w:val="20"/>
        </w:rPr>
      </w:pPr>
      <w:r w:rsidRPr="00560B43">
        <w:rPr>
          <w:rFonts w:ascii="Arial" w:hAnsi="Arial" w:cs="Arial"/>
          <w:sz w:val="20"/>
          <w:szCs w:val="20"/>
        </w:rPr>
        <w:br w:type="page"/>
      </w:r>
    </w:p>
    <w:p w:rsidR="000E2B38" w:rsidRPr="00560B43" w:rsidRDefault="000E2B38" w:rsidP="0002636F">
      <w:pPr>
        <w:spacing w:after="0" w:line="240" w:lineRule="auto"/>
        <w:jc w:val="right"/>
        <w:rPr>
          <w:rFonts w:ascii="Arial" w:hAnsi="Arial" w:cs="Arial"/>
          <w:sz w:val="20"/>
          <w:szCs w:val="20"/>
        </w:rPr>
      </w:pPr>
    </w:p>
    <w:p w:rsidR="0002636F" w:rsidRPr="00560B43" w:rsidRDefault="00AA5615" w:rsidP="0002636F">
      <w:pPr>
        <w:spacing w:after="0" w:line="240" w:lineRule="auto"/>
        <w:jc w:val="right"/>
        <w:rPr>
          <w:rFonts w:ascii="Arial" w:eastAsia="Times New Roman" w:hAnsi="Arial" w:cs="Arial"/>
          <w:b/>
          <w:sz w:val="20"/>
          <w:szCs w:val="20"/>
          <w:lang w:eastAsia="ar-SA"/>
        </w:rPr>
      </w:pPr>
      <w:r w:rsidRPr="00560B43">
        <w:rPr>
          <w:rFonts w:ascii="Arial" w:eastAsia="Times New Roman" w:hAnsi="Arial" w:cs="Arial"/>
          <w:b/>
          <w:sz w:val="20"/>
          <w:szCs w:val="20"/>
          <w:lang w:eastAsia="ar-SA"/>
        </w:rPr>
        <w:t>Příloha C1</w:t>
      </w: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02636F" w:rsidRPr="00560B43" w:rsidRDefault="0002636F" w:rsidP="0002636F">
      <w:pPr>
        <w:suppressAutoHyphens/>
        <w:spacing w:after="0" w:line="240" w:lineRule="auto"/>
        <w:jc w:val="center"/>
        <w:rPr>
          <w:rFonts w:ascii="Arial" w:eastAsia="Times New Roman" w:hAnsi="Arial" w:cs="Arial"/>
          <w:b/>
          <w:sz w:val="24"/>
          <w:szCs w:val="24"/>
          <w:lang w:eastAsia="ar-SA"/>
        </w:rPr>
      </w:pPr>
      <w:r w:rsidRPr="00560B43">
        <w:rPr>
          <w:rFonts w:ascii="Arial" w:eastAsia="Times New Roman" w:hAnsi="Arial" w:cs="Arial"/>
          <w:b/>
          <w:sz w:val="24"/>
          <w:szCs w:val="24"/>
          <w:lang w:eastAsia="ar-SA"/>
        </w:rPr>
        <w:t>Kalkulace projekčních prací</w:t>
      </w:r>
    </w:p>
    <w:p w:rsidR="0002636F" w:rsidRPr="00560B43"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560B43">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B43" w:rsidRDefault="00560B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1C9B">
      <w:rPr>
        <w:rFonts w:ascii="Arial" w:hAnsi="Arial" w:cs="Arial"/>
        <w:noProof/>
        <w:sz w:val="16"/>
        <w:szCs w:val="16"/>
      </w:rPr>
      <w:t>13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1C9B">
      <w:rPr>
        <w:rFonts w:ascii="Arial" w:hAnsi="Arial" w:cs="Arial"/>
        <w:noProof/>
        <w:sz w:val="16"/>
        <w:szCs w:val="16"/>
      </w:rPr>
      <w:t>13</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B43" w:rsidRDefault="00560B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B43" w:rsidRDefault="00560B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336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560B43" w:rsidRDefault="00924428" w:rsidP="00924428">
    <w:pPr>
      <w:pStyle w:val="Zhlav"/>
      <w:tabs>
        <w:tab w:val="clear" w:pos="4536"/>
        <w:tab w:val="clear" w:pos="9072"/>
        <w:tab w:val="left" w:pos="8240"/>
      </w:tabs>
      <w:spacing w:after="120"/>
      <w:jc w:val="right"/>
      <w:rPr>
        <w:rFonts w:ascii="Arial" w:hAnsi="Arial" w:cs="Arial"/>
        <w:b/>
        <w:sz w:val="16"/>
        <w:szCs w:val="16"/>
      </w:rPr>
    </w:pPr>
    <w:r w:rsidRPr="00560B43">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560B43" w:rsidRDefault="0002636F" w:rsidP="0002636F">
          <w:pPr>
            <w:rPr>
              <w:rFonts w:ascii="Arial" w:hAnsi="Arial" w:cs="Arial"/>
              <w:b/>
              <w:sz w:val="16"/>
              <w:szCs w:val="16"/>
            </w:rPr>
          </w:pPr>
          <w:r w:rsidRPr="00560B43">
            <w:rPr>
              <w:rFonts w:ascii="Arial" w:hAnsi="Arial" w:cs="Arial"/>
              <w:b/>
              <w:sz w:val="16"/>
              <w:szCs w:val="16"/>
            </w:rPr>
            <w:t xml:space="preserve">Vypracování projektové dokumentace </w:t>
          </w:r>
        </w:p>
        <w:p w:rsidR="00CE44A1" w:rsidRPr="00560B43" w:rsidRDefault="00515128" w:rsidP="006E11F6">
          <w:pPr>
            <w:spacing w:after="120"/>
            <w:rPr>
              <w:rFonts w:ascii="Arial" w:hAnsi="Arial" w:cs="Arial"/>
              <w:b/>
              <w:sz w:val="16"/>
              <w:szCs w:val="16"/>
            </w:rPr>
          </w:pPr>
          <w:r w:rsidRPr="00560B43">
            <w:rPr>
              <w:rFonts w:ascii="Arial" w:hAnsi="Arial" w:cs="Arial"/>
              <w:b/>
              <w:sz w:val="16"/>
              <w:szCs w:val="16"/>
            </w:rPr>
            <w:t xml:space="preserve">III/34719 </w:t>
          </w:r>
          <w:proofErr w:type="spellStart"/>
          <w:r w:rsidRPr="00560B43">
            <w:rPr>
              <w:rFonts w:ascii="Arial" w:hAnsi="Arial" w:cs="Arial"/>
              <w:b/>
              <w:sz w:val="16"/>
              <w:szCs w:val="16"/>
            </w:rPr>
            <w:t>Perknov</w:t>
          </w:r>
          <w:proofErr w:type="spellEnd"/>
          <w:r w:rsidRPr="00560B43">
            <w:rPr>
              <w:rFonts w:ascii="Arial" w:hAnsi="Arial" w:cs="Arial"/>
              <w:b/>
              <w:sz w:val="16"/>
              <w:szCs w:val="16"/>
            </w:rPr>
            <w:t xml:space="preserve"> – most ev. č. 34719-1</w:t>
          </w:r>
        </w:p>
      </w:tc>
      <w:tc>
        <w:tcPr>
          <w:tcW w:w="3709" w:type="dxa"/>
        </w:tcPr>
        <w:p w:rsidR="00CE44A1" w:rsidRPr="00560B43" w:rsidRDefault="00924428" w:rsidP="00924428">
          <w:pPr>
            <w:pStyle w:val="Zhlav"/>
            <w:rPr>
              <w:rFonts w:ascii="Arial" w:hAnsi="Arial" w:cs="Arial"/>
              <w:b/>
              <w:sz w:val="16"/>
              <w:szCs w:val="16"/>
            </w:rPr>
          </w:pPr>
          <w:r w:rsidRPr="00560B43">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560B43">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B43" w:rsidRDefault="00560B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01C9B"/>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15128"/>
    <w:rsid w:val="00552112"/>
    <w:rsid w:val="00555069"/>
    <w:rsid w:val="00560B43"/>
    <w:rsid w:val="00586465"/>
    <w:rsid w:val="005A695F"/>
    <w:rsid w:val="00635070"/>
    <w:rsid w:val="006C4204"/>
    <w:rsid w:val="006E11F6"/>
    <w:rsid w:val="007155E4"/>
    <w:rsid w:val="00791A63"/>
    <w:rsid w:val="007A50D8"/>
    <w:rsid w:val="007B4865"/>
    <w:rsid w:val="007F64F5"/>
    <w:rsid w:val="00815618"/>
    <w:rsid w:val="0083136F"/>
    <w:rsid w:val="00840EE0"/>
    <w:rsid w:val="0085394E"/>
    <w:rsid w:val="008F2FA1"/>
    <w:rsid w:val="008F3C67"/>
    <w:rsid w:val="009014AB"/>
    <w:rsid w:val="009074AC"/>
    <w:rsid w:val="00924428"/>
    <w:rsid w:val="00933BF8"/>
    <w:rsid w:val="009E455D"/>
    <w:rsid w:val="00A23E09"/>
    <w:rsid w:val="00A30690"/>
    <w:rsid w:val="00A3223F"/>
    <w:rsid w:val="00A62DD0"/>
    <w:rsid w:val="00A75AB9"/>
    <w:rsid w:val="00AA5615"/>
    <w:rsid w:val="00AC64FA"/>
    <w:rsid w:val="00B244A1"/>
    <w:rsid w:val="00B35D42"/>
    <w:rsid w:val="00B652F5"/>
    <w:rsid w:val="00B83B48"/>
    <w:rsid w:val="00BE456F"/>
    <w:rsid w:val="00C80317"/>
    <w:rsid w:val="00C81351"/>
    <w:rsid w:val="00CC7199"/>
    <w:rsid w:val="00CE44A1"/>
    <w:rsid w:val="00DB3FA7"/>
    <w:rsid w:val="00E0602B"/>
    <w:rsid w:val="00E774FF"/>
    <w:rsid w:val="00E97E6E"/>
    <w:rsid w:val="00F26F5C"/>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13</Pages>
  <Words>4732</Words>
  <Characters>27920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49</cp:revision>
  <dcterms:created xsi:type="dcterms:W3CDTF">2022-10-25T21:48:00Z</dcterms:created>
  <dcterms:modified xsi:type="dcterms:W3CDTF">2024-01-23T13:49:00Z</dcterms:modified>
</cp:coreProperties>
</file>